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B965C3" w:rsidRPr="00B965C3" w:rsidP="00574F0A">
      <w:pPr>
        <w:pStyle w:val="NormalWeb"/>
        <w:shd w:val="clear" w:color="auto" w:fill="FFFFFF"/>
        <w:spacing w:before="0" w:beforeAutospacing="0" w:after="0" w:afterAutospacing="0" w:line="320" w:lineRule="exact"/>
        <w:ind w:firstLine="2206" w:firstLineChars="788"/>
        <w:jc w:val="both"/>
        <w:rPr>
          <w:rStyle w:val="Strong"/>
          <w:color w:val="000000"/>
          <w:spacing w:val="8"/>
          <w:sz w:val="28"/>
          <w:szCs w:val="21"/>
        </w:rPr>
      </w:pPr>
      <w:r w:rsidRPr="00B965C3">
        <w:rPr>
          <w:rStyle w:val="Strong"/>
          <w:rFonts w:hint="eastAsia"/>
          <w:color w:val="000000"/>
          <w:spacing w:val="8"/>
          <w:sz w:val="28"/>
          <w:szCs w:val="21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11747500</wp:posOffset>
            </wp:positionH>
            <wp:positionV relativeFrom="topMargin">
              <wp:posOffset>10782300</wp:posOffset>
            </wp:positionV>
            <wp:extent cx="406400" cy="304800"/>
            <wp:wrapNone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977032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965C3">
        <w:rPr>
          <w:rStyle w:val="Strong"/>
          <w:rFonts w:hint="eastAsia"/>
          <w:color w:val="000000"/>
          <w:spacing w:val="8"/>
          <w:sz w:val="28"/>
          <w:szCs w:val="21"/>
        </w:rPr>
        <w:t>初三政治下册周末卷</w:t>
      </w:r>
      <w:r w:rsidR="00A41B44">
        <w:rPr>
          <w:rStyle w:val="Strong"/>
          <w:rFonts w:hint="eastAsia"/>
          <w:color w:val="000000"/>
          <w:spacing w:val="8"/>
          <w:sz w:val="28"/>
          <w:szCs w:val="21"/>
        </w:rPr>
        <w:t>（六</w:t>
      </w:r>
      <w:r w:rsidR="003C7F94">
        <w:rPr>
          <w:rStyle w:val="Strong"/>
          <w:rFonts w:hint="eastAsia"/>
          <w:color w:val="000000"/>
          <w:spacing w:val="8"/>
          <w:sz w:val="28"/>
          <w:szCs w:val="21"/>
        </w:rPr>
        <w:t>）</w:t>
      </w:r>
    </w:p>
    <w:p w:rsidR="00B965C3" w:rsidRPr="00B965C3" w:rsidP="00574F0A">
      <w:pPr>
        <w:pStyle w:val="NormalWeb"/>
        <w:shd w:val="clear" w:color="auto" w:fill="FFFFFF"/>
        <w:spacing w:before="0" w:beforeAutospacing="0" w:after="0" w:afterAutospacing="0" w:line="320" w:lineRule="exact"/>
        <w:ind w:firstLine="1462" w:firstLineChars="696"/>
        <w:jc w:val="both"/>
        <w:rPr>
          <w:rStyle w:val="Strong"/>
          <w:color w:val="000000"/>
          <w:spacing w:val="8"/>
          <w:sz w:val="21"/>
          <w:szCs w:val="21"/>
          <w:u w:val="single"/>
        </w:rPr>
      </w:pPr>
      <w:r>
        <w:rPr>
          <w:rStyle w:val="Strong"/>
          <w:rFonts w:hint="eastAsia"/>
          <w:color w:val="000000"/>
          <w:spacing w:val="8"/>
          <w:sz w:val="21"/>
          <w:szCs w:val="21"/>
        </w:rPr>
        <w:t>班级：</w:t>
      </w:r>
      <w:r>
        <w:rPr>
          <w:rStyle w:val="Strong"/>
          <w:rFonts w:hint="eastAsia"/>
          <w:color w:val="000000"/>
          <w:spacing w:val="8"/>
          <w:sz w:val="21"/>
          <w:szCs w:val="21"/>
          <w:u w:val="single"/>
        </w:rPr>
        <w:t>　　　　　　</w:t>
      </w:r>
      <w:r>
        <w:rPr>
          <w:rStyle w:val="Strong"/>
          <w:rFonts w:hint="eastAsia"/>
          <w:color w:val="000000"/>
          <w:spacing w:val="8"/>
          <w:sz w:val="21"/>
          <w:szCs w:val="21"/>
        </w:rPr>
        <w:t>　姓名：</w:t>
      </w:r>
      <w:r>
        <w:rPr>
          <w:rStyle w:val="Strong"/>
          <w:rFonts w:hint="eastAsia"/>
          <w:color w:val="000000"/>
          <w:spacing w:val="8"/>
          <w:sz w:val="21"/>
          <w:szCs w:val="21"/>
          <w:u w:val="single"/>
        </w:rPr>
        <w:t>　　　　　　　</w:t>
      </w:r>
    </w:p>
    <w:p w:rsidR="00B965C3" w:rsidRPr="00A12D6A" w:rsidP="00574F0A">
      <w:pPr>
        <w:pStyle w:val="NormalWeb"/>
        <w:shd w:val="clear" w:color="auto" w:fill="FFFFFF"/>
        <w:spacing w:before="0" w:beforeAutospacing="0" w:after="0" w:afterAutospacing="0" w:line="320" w:lineRule="exact"/>
        <w:jc w:val="both"/>
        <w:rPr>
          <w:rFonts w:ascii="微软雅黑" w:eastAsia="微软雅黑" w:hAnsi="微软雅黑"/>
          <w:color w:val="000000"/>
          <w:spacing w:val="8"/>
        </w:rPr>
      </w:pPr>
      <w:r w:rsidRPr="00A12D6A">
        <w:rPr>
          <w:rStyle w:val="Strong"/>
          <w:rFonts w:hint="eastAsia"/>
          <w:color w:val="000000"/>
          <w:spacing w:val="8"/>
        </w:rPr>
        <w:t>一．单项选择题</w:t>
      </w:r>
      <w:r w:rsidRPr="00A12D6A" w:rsidR="003C7F94">
        <w:rPr>
          <w:rStyle w:val="Strong"/>
          <w:rFonts w:hint="eastAsia"/>
          <w:color w:val="000000"/>
          <w:spacing w:val="8"/>
        </w:rPr>
        <w:t>（3分每题，）</w:t>
      </w:r>
    </w:p>
    <w:p w:rsidR="00B965C3" w:rsidRPr="00A12D6A" w:rsidP="00574F0A">
      <w:pPr>
        <w:pStyle w:val="NormalWeb"/>
        <w:shd w:val="clear" w:color="auto" w:fill="FFFFFF"/>
        <w:spacing w:before="0" w:beforeAutospacing="0" w:after="0" w:afterAutospacing="0" w:line="320" w:lineRule="exact"/>
        <w:jc w:val="both"/>
        <w:rPr>
          <w:rFonts w:ascii="微软雅黑" w:eastAsia="微软雅黑" w:hAnsi="微软雅黑"/>
          <w:color w:val="000000"/>
          <w:spacing w:val="8"/>
        </w:rPr>
      </w:pPr>
      <w:r w:rsidRPr="00A12D6A">
        <w:rPr>
          <w:rFonts w:hint="eastAsia"/>
          <w:color w:val="000000"/>
          <w:spacing w:val="8"/>
        </w:rPr>
        <w:t>1.三年多来，由我国倡议的“一带一路”已经有100多个国家和国际组织积极响应，50多个国家与中国签署了相关合作协议。中国跟沿线国家的贸易、投资规模不断扩大，“中国制造”“中国建造”“中国服务”收到愈来愈多沿线国家的欢迎，沿线国家的产品、服务、技术、资本也在源源不断地进入中国。这表明 （    </w:t>
      </w:r>
      <w:r w:rsidRPr="00A12D6A" w:rsidR="00A41B44">
        <w:rPr>
          <w:rFonts w:hint="eastAsia"/>
          <w:color w:val="000000"/>
          <w:spacing w:val="8"/>
        </w:rPr>
        <w:t xml:space="preserve"> </w:t>
      </w:r>
      <w:r w:rsidRPr="00A12D6A">
        <w:rPr>
          <w:rFonts w:hint="eastAsia"/>
          <w:color w:val="000000"/>
          <w:spacing w:val="8"/>
        </w:rPr>
        <w:t>）</w:t>
      </w:r>
    </w:p>
    <w:p w:rsidR="00B965C3" w:rsidRPr="00A12D6A" w:rsidP="00574F0A">
      <w:pPr>
        <w:pStyle w:val="NormalWeb"/>
        <w:shd w:val="clear" w:color="auto" w:fill="FFFFFF"/>
        <w:spacing w:before="0" w:beforeAutospacing="0" w:after="0" w:afterAutospacing="0" w:line="320" w:lineRule="exact"/>
        <w:jc w:val="both"/>
        <w:rPr>
          <w:rFonts w:ascii="微软雅黑" w:eastAsia="微软雅黑" w:hAnsi="微软雅黑"/>
          <w:color w:val="000000"/>
          <w:spacing w:val="8"/>
        </w:rPr>
      </w:pPr>
      <w:r w:rsidRPr="00A12D6A">
        <w:rPr>
          <w:rFonts w:hint="eastAsia"/>
          <w:color w:val="000000"/>
          <w:spacing w:val="8"/>
        </w:rPr>
        <w:t>A.中国已成为推动世界经济持续发展的重要动力</w:t>
      </w:r>
    </w:p>
    <w:p w:rsidR="00B965C3" w:rsidRPr="00A12D6A" w:rsidP="00574F0A">
      <w:pPr>
        <w:pStyle w:val="NormalWeb"/>
        <w:shd w:val="clear" w:color="auto" w:fill="FFFFFF"/>
        <w:spacing w:before="0" w:beforeAutospacing="0" w:after="0" w:afterAutospacing="0" w:line="320" w:lineRule="exact"/>
        <w:jc w:val="both"/>
        <w:rPr>
          <w:rFonts w:ascii="微软雅黑" w:eastAsia="微软雅黑" w:hAnsi="微软雅黑"/>
          <w:color w:val="000000"/>
          <w:spacing w:val="8"/>
        </w:rPr>
      </w:pPr>
      <w:r w:rsidRPr="00A12D6A">
        <w:rPr>
          <w:rFonts w:hint="eastAsia"/>
          <w:color w:val="000000"/>
          <w:spacing w:val="8"/>
        </w:rPr>
        <w:t>B.我国在国际事务中正发挥着日益重要的作用</w:t>
      </w:r>
    </w:p>
    <w:p w:rsidR="00B965C3" w:rsidRPr="00A12D6A" w:rsidP="00574F0A">
      <w:pPr>
        <w:pStyle w:val="NormalWeb"/>
        <w:shd w:val="clear" w:color="auto" w:fill="FFFFFF"/>
        <w:spacing w:before="0" w:beforeAutospacing="0" w:after="0" w:afterAutospacing="0" w:line="320" w:lineRule="exact"/>
        <w:jc w:val="both"/>
        <w:rPr>
          <w:rFonts w:ascii="微软雅黑" w:eastAsia="微软雅黑" w:hAnsi="微软雅黑"/>
          <w:color w:val="000000"/>
          <w:spacing w:val="8"/>
        </w:rPr>
      </w:pPr>
      <w:r w:rsidRPr="00A12D6A">
        <w:rPr>
          <w:rFonts w:hint="eastAsia"/>
          <w:color w:val="000000"/>
          <w:spacing w:val="8"/>
        </w:rPr>
        <w:t>C.对外开放是我国必须长期坚持的一项基本国策</w:t>
      </w:r>
    </w:p>
    <w:p w:rsidR="00B965C3" w:rsidRPr="00A12D6A" w:rsidP="00574F0A">
      <w:pPr>
        <w:pStyle w:val="NormalWeb"/>
        <w:shd w:val="clear" w:color="auto" w:fill="FFFFFF"/>
        <w:spacing w:before="0" w:beforeAutospacing="0" w:after="0" w:afterAutospacing="0" w:line="320" w:lineRule="exact"/>
        <w:jc w:val="both"/>
        <w:rPr>
          <w:rFonts w:ascii="微软雅黑" w:eastAsia="微软雅黑" w:hAnsi="微软雅黑"/>
          <w:color w:val="000000"/>
          <w:spacing w:val="8"/>
        </w:rPr>
      </w:pPr>
      <w:r w:rsidRPr="00A12D6A">
        <w:rPr>
          <w:rFonts w:hint="eastAsia"/>
          <w:color w:val="000000"/>
          <w:spacing w:val="8"/>
        </w:rPr>
        <w:t>D.“一带一路”促进了沿线国家优势互补、合作共赢</w:t>
      </w:r>
    </w:p>
    <w:p w:rsidR="00C81384" w:rsidRPr="00A12D6A" w:rsidP="00574F0A">
      <w:pPr>
        <w:pStyle w:val="NormalWeb"/>
        <w:shd w:val="clear" w:color="auto" w:fill="FFFFFF"/>
        <w:spacing w:before="0" w:beforeAutospacing="0" w:after="0" w:afterAutospacing="0" w:line="320" w:lineRule="exact"/>
        <w:rPr>
          <w:rFonts w:ascii="微软雅黑" w:eastAsia="微软雅黑" w:hAnsi="微软雅黑"/>
          <w:color w:val="000000"/>
          <w:spacing w:val="8"/>
        </w:rPr>
      </w:pPr>
      <w:r w:rsidRPr="00A12D6A">
        <w:rPr>
          <w:rFonts w:hint="eastAsia"/>
          <w:color w:val="000000"/>
          <w:spacing w:val="8"/>
        </w:rPr>
        <w:t>2</w:t>
      </w:r>
      <w:r w:rsidRPr="00A12D6A">
        <w:rPr>
          <w:rFonts w:hint="eastAsia"/>
          <w:color w:val="000000"/>
          <w:spacing w:val="8"/>
        </w:rPr>
        <w:t>、近年来，我国政府多部门联合对</w:t>
      </w:r>
      <w:r w:rsidR="007801E7">
        <w:rPr>
          <w:rFonts w:hint="eastAsia"/>
          <w:color w:val="000000"/>
          <w:spacing w:val="8"/>
        </w:rPr>
        <w:t>“</w:t>
      </w:r>
      <w:r w:rsidRPr="00A12D6A">
        <w:rPr>
          <w:rFonts w:hint="eastAsia"/>
          <w:color w:val="000000"/>
          <w:spacing w:val="8"/>
        </w:rPr>
        <w:t>老赖</w:t>
      </w:r>
      <w:r w:rsidRPr="00A12D6A">
        <w:rPr>
          <w:color w:val="000000"/>
          <w:spacing w:val="8"/>
        </w:rPr>
        <w:t>”</w:t>
      </w:r>
      <w:r w:rsidRPr="00A12D6A">
        <w:rPr>
          <w:rFonts w:hint="eastAsia"/>
          <w:color w:val="000000"/>
          <w:spacing w:val="8"/>
        </w:rPr>
        <w:t>实施失信联合惩戒．这是因为(</w:t>
      </w:r>
      <w:r w:rsidR="007801E7">
        <w:rPr>
          <w:rFonts w:hint="eastAsia"/>
          <w:color w:val="000000"/>
          <w:spacing w:val="8"/>
        </w:rPr>
        <w:t>　　</w:t>
      </w:r>
      <w:r w:rsidRPr="00A12D6A">
        <w:rPr>
          <w:rFonts w:hint="eastAsia"/>
          <w:color w:val="000000"/>
          <w:spacing w:val="8"/>
        </w:rPr>
        <w:t>)</w:t>
      </w:r>
    </w:p>
    <w:p w:rsidR="00C81384" w:rsidRPr="00A12D6A" w:rsidP="00574F0A">
      <w:pPr>
        <w:pStyle w:val="NormalWeb"/>
        <w:shd w:val="clear" w:color="auto" w:fill="FFFFFF"/>
        <w:spacing w:before="0" w:beforeAutospacing="0" w:after="0" w:afterAutospacing="0" w:line="320" w:lineRule="exact"/>
        <w:rPr>
          <w:color w:val="000000"/>
          <w:spacing w:val="8"/>
        </w:rPr>
      </w:pPr>
      <w:r w:rsidRPr="00A12D6A">
        <w:rPr>
          <w:rFonts w:hint="eastAsia"/>
          <w:color w:val="000000"/>
          <w:spacing w:val="8"/>
        </w:rPr>
        <w:t>Ａ、诚实守信是我国公民的根本活动准则</w:t>
      </w:r>
      <w:r w:rsidRPr="00A12D6A" w:rsidR="005106C7">
        <w:rPr>
          <w:rFonts w:hint="eastAsia"/>
          <w:color w:val="000000"/>
          <w:spacing w:val="8"/>
        </w:rPr>
        <w:t xml:space="preserve">  </w:t>
      </w:r>
      <w:r w:rsidRPr="00A12D6A" w:rsidR="00A41B44">
        <w:rPr>
          <w:rFonts w:hint="eastAsia"/>
          <w:color w:val="000000"/>
          <w:spacing w:val="8"/>
        </w:rPr>
        <w:t xml:space="preserve"> </w:t>
      </w:r>
      <w:r w:rsidRPr="00A12D6A" w:rsidR="005106C7">
        <w:rPr>
          <w:rFonts w:hint="eastAsia"/>
          <w:color w:val="000000"/>
          <w:spacing w:val="8"/>
        </w:rPr>
        <w:t xml:space="preserve"> </w:t>
      </w:r>
      <w:r w:rsidRPr="00A12D6A">
        <w:rPr>
          <w:rFonts w:hint="eastAsia"/>
          <w:color w:val="000000"/>
          <w:spacing w:val="8"/>
        </w:rPr>
        <w:t>Ｂ、只有行政机关才能维护社会公平正义</w:t>
      </w:r>
    </w:p>
    <w:p w:rsidR="00C81384" w:rsidRPr="00A12D6A" w:rsidP="00574F0A">
      <w:pPr>
        <w:pStyle w:val="NormalWeb"/>
        <w:shd w:val="clear" w:color="auto" w:fill="FFFFFF"/>
        <w:spacing w:before="0" w:beforeAutospacing="0" w:after="0" w:afterAutospacing="0" w:line="320" w:lineRule="exact"/>
        <w:rPr>
          <w:color w:val="000000"/>
          <w:spacing w:val="8"/>
        </w:rPr>
      </w:pPr>
      <w:r w:rsidRPr="00A12D6A">
        <w:rPr>
          <w:rFonts w:hint="eastAsia"/>
          <w:color w:val="000000"/>
          <w:spacing w:val="8"/>
        </w:rPr>
        <w:t>Ｃ、政府部门联合执法才能根除失信行为</w:t>
      </w:r>
      <w:r w:rsidRPr="00A12D6A" w:rsidR="005106C7">
        <w:rPr>
          <w:rFonts w:hint="eastAsia"/>
          <w:color w:val="000000"/>
          <w:spacing w:val="8"/>
        </w:rPr>
        <w:t xml:space="preserve">   </w:t>
      </w:r>
      <w:r w:rsidRPr="00A12D6A" w:rsidR="00A41B44">
        <w:rPr>
          <w:rFonts w:hint="eastAsia"/>
          <w:color w:val="000000"/>
          <w:spacing w:val="8"/>
        </w:rPr>
        <w:t xml:space="preserve"> </w:t>
      </w:r>
      <w:r w:rsidRPr="00A12D6A">
        <w:rPr>
          <w:rFonts w:hint="eastAsia"/>
          <w:color w:val="000000"/>
          <w:spacing w:val="8"/>
        </w:rPr>
        <w:t>Ｄ、建设社会信用体系是经济发展的保障</w:t>
      </w:r>
    </w:p>
    <w:p w:rsidR="00B965C3" w:rsidRPr="00A12D6A" w:rsidP="00574F0A">
      <w:pPr>
        <w:pStyle w:val="NormalWeb"/>
        <w:shd w:val="clear" w:color="auto" w:fill="FFFFFF"/>
        <w:spacing w:before="0" w:beforeAutospacing="0" w:after="0" w:afterAutospacing="0" w:line="320" w:lineRule="exact"/>
        <w:rPr>
          <w:rFonts w:ascii="微软雅黑" w:eastAsia="微软雅黑" w:hAnsi="微软雅黑"/>
          <w:color w:val="000000"/>
          <w:spacing w:val="8"/>
        </w:rPr>
      </w:pPr>
      <w:r w:rsidRPr="00A12D6A">
        <w:rPr>
          <w:rFonts w:hint="eastAsia"/>
          <w:color w:val="000000"/>
          <w:spacing w:val="8"/>
        </w:rPr>
        <w:t>3</w:t>
      </w:r>
      <w:r w:rsidRPr="00A12D6A">
        <w:rPr>
          <w:rFonts w:hint="eastAsia"/>
          <w:color w:val="000000"/>
          <w:spacing w:val="8"/>
        </w:rPr>
        <w:t>. 2018年5月8日，美国总统特朗普宣布退出伊核协议，并重启对伊朗的制裁。此举给中东和平进程和世界防核扩散事业造成重大打击。这一举动表明（　　  ）</w:t>
      </w:r>
    </w:p>
    <w:p w:rsidR="00B965C3" w:rsidRPr="00A12D6A" w:rsidP="00574F0A">
      <w:pPr>
        <w:pStyle w:val="NormalWeb"/>
        <w:shd w:val="clear" w:color="auto" w:fill="FFFFFF"/>
        <w:spacing w:before="0" w:beforeAutospacing="0" w:after="0" w:afterAutospacing="0" w:line="320" w:lineRule="exact"/>
        <w:rPr>
          <w:rFonts w:ascii="微软雅黑" w:eastAsia="微软雅黑" w:hAnsi="微软雅黑"/>
          <w:color w:val="000000"/>
          <w:spacing w:val="8"/>
        </w:rPr>
      </w:pPr>
      <w:r w:rsidRPr="00A12D6A">
        <w:rPr>
          <w:rFonts w:hint="eastAsia"/>
          <w:color w:val="000000"/>
          <w:spacing w:val="8"/>
        </w:rPr>
        <w:t>①争取和维护世界和平的任务仍然艰巨  ②和平与战争是当今时代的主题</w:t>
      </w:r>
    </w:p>
    <w:p w:rsidR="00B965C3" w:rsidRPr="00A12D6A" w:rsidP="00574F0A">
      <w:pPr>
        <w:pStyle w:val="NormalWeb"/>
        <w:shd w:val="clear" w:color="auto" w:fill="FFFFFF"/>
        <w:spacing w:before="0" w:beforeAutospacing="0" w:after="0" w:afterAutospacing="0" w:line="320" w:lineRule="exact"/>
        <w:rPr>
          <w:rFonts w:ascii="微软雅黑" w:eastAsia="微软雅黑" w:hAnsi="微软雅黑"/>
          <w:color w:val="000000"/>
          <w:spacing w:val="8"/>
        </w:rPr>
      </w:pPr>
      <w:r w:rsidRPr="00A12D6A">
        <w:rPr>
          <w:rFonts w:hint="eastAsia"/>
          <w:color w:val="000000"/>
          <w:spacing w:val="8"/>
        </w:rPr>
        <w:t>③国与国之间的合作不断增强          ④霸权主义和强权政治仍然存在</w:t>
      </w:r>
    </w:p>
    <w:p w:rsidR="00B965C3" w:rsidRPr="00A12D6A" w:rsidP="00574F0A">
      <w:pPr>
        <w:pStyle w:val="NormalWeb"/>
        <w:shd w:val="clear" w:color="auto" w:fill="FFFFFF"/>
        <w:spacing w:before="0" w:beforeAutospacing="0" w:after="0" w:afterAutospacing="0" w:line="320" w:lineRule="exact"/>
        <w:rPr>
          <w:rFonts w:ascii="微软雅黑" w:eastAsia="微软雅黑" w:hAnsi="微软雅黑"/>
          <w:color w:val="000000"/>
          <w:spacing w:val="8"/>
        </w:rPr>
      </w:pPr>
      <w:r w:rsidRPr="00A12D6A">
        <w:rPr>
          <w:rFonts w:hint="eastAsia"/>
          <w:color w:val="000000"/>
          <w:spacing w:val="8"/>
        </w:rPr>
        <w:t>A.①②    B.③④    C.①④    D.②③</w:t>
      </w:r>
    </w:p>
    <w:p w:rsidR="00B965C3" w:rsidRPr="00A12D6A" w:rsidP="00574F0A">
      <w:pPr>
        <w:pStyle w:val="NormalWeb"/>
        <w:shd w:val="clear" w:color="auto" w:fill="FFFFFF"/>
        <w:spacing w:before="0" w:beforeAutospacing="0" w:after="0" w:afterAutospacing="0" w:line="320" w:lineRule="exact"/>
        <w:rPr>
          <w:color w:val="000000"/>
          <w:spacing w:val="8"/>
        </w:rPr>
      </w:pPr>
      <w:r w:rsidRPr="00A12D6A">
        <w:rPr>
          <w:rFonts w:hint="eastAsia"/>
          <w:color w:val="000000"/>
          <w:spacing w:val="8"/>
        </w:rPr>
        <w:t>4</w:t>
      </w:r>
      <w:r w:rsidRPr="00A12D6A">
        <w:rPr>
          <w:rFonts w:hint="eastAsia"/>
          <w:color w:val="000000"/>
          <w:spacing w:val="8"/>
        </w:rPr>
        <w:t>. 我国倡导建立人类命运共同体,促进全球治理体系变革,在国际舞台上树立了负责任的大国形象。近两年,继成功举办2016年二十国领导人杭州峰会.2017年金砖国家领导人厦门会明之后,2018年6月上旬，上海合作组织峰会又在我省青岛市举行。这说明(</w:t>
      </w:r>
      <w:r w:rsidRPr="00A12D6A" w:rsidR="00A41B44">
        <w:rPr>
          <w:rFonts w:hint="eastAsia"/>
          <w:color w:val="000000"/>
          <w:spacing w:val="8"/>
        </w:rPr>
        <w:t>　</w:t>
      </w:r>
      <w:r w:rsidRPr="00A12D6A">
        <w:rPr>
          <w:rFonts w:hint="eastAsia"/>
          <w:color w:val="000000"/>
          <w:spacing w:val="8"/>
        </w:rPr>
        <w:t>　)</w:t>
      </w:r>
    </w:p>
    <w:p w:rsidR="00B965C3" w:rsidRPr="00A12D6A" w:rsidP="00574F0A">
      <w:pPr>
        <w:pStyle w:val="NormalWeb"/>
        <w:shd w:val="clear" w:color="auto" w:fill="FFFFFF"/>
        <w:spacing w:before="0" w:beforeAutospacing="0" w:after="0" w:afterAutospacing="0" w:line="320" w:lineRule="exact"/>
        <w:rPr>
          <w:rFonts w:ascii="微软雅黑" w:eastAsia="微软雅黑" w:hAnsi="微软雅黑"/>
          <w:color w:val="000000"/>
          <w:spacing w:val="8"/>
        </w:rPr>
      </w:pPr>
      <w:r w:rsidRPr="00A12D6A">
        <w:rPr>
          <w:rFonts w:hint="eastAsia"/>
          <w:color w:val="000000"/>
          <w:spacing w:val="8"/>
        </w:rPr>
        <w:t>①我国始终坚持走和平发展的道路  　②我国日益走近世界舞台的中央</w:t>
      </w:r>
    </w:p>
    <w:p w:rsidR="00B965C3" w:rsidRPr="00A12D6A" w:rsidP="00574F0A">
      <w:pPr>
        <w:pStyle w:val="NormalWeb"/>
        <w:shd w:val="clear" w:color="auto" w:fill="FFFFFF"/>
        <w:spacing w:before="0" w:beforeAutospacing="0" w:after="0" w:afterAutospacing="0" w:line="320" w:lineRule="exact"/>
        <w:rPr>
          <w:color w:val="000000"/>
          <w:spacing w:val="8"/>
        </w:rPr>
      </w:pPr>
      <w:r>
        <w:rPr>
          <w:rFonts w:hint="eastAsia"/>
          <w:color w:val="000000"/>
          <w:spacing w:val="8"/>
        </w:rPr>
        <w:t>③我国在国际事务上发挥主导作用　</w:t>
      </w:r>
      <w:r w:rsidRPr="00A12D6A">
        <w:rPr>
          <w:rFonts w:hint="eastAsia"/>
          <w:color w:val="000000"/>
          <w:spacing w:val="8"/>
        </w:rPr>
        <w:t>④我国努力为世界发展贡献中国智慧和中国力量</w:t>
      </w:r>
    </w:p>
    <w:p w:rsidR="00B965C3" w:rsidRPr="00A12D6A" w:rsidP="00574F0A">
      <w:pPr>
        <w:pStyle w:val="NormalWeb"/>
        <w:shd w:val="clear" w:color="auto" w:fill="FFFFFF"/>
        <w:spacing w:before="0" w:beforeAutospacing="0" w:after="0" w:afterAutospacing="0" w:line="320" w:lineRule="exact"/>
        <w:rPr>
          <w:color w:val="000000"/>
          <w:spacing w:val="8"/>
        </w:rPr>
      </w:pPr>
      <w:r w:rsidRPr="00A12D6A">
        <w:rPr>
          <w:rFonts w:hint="eastAsia"/>
          <w:color w:val="000000"/>
          <w:spacing w:val="8"/>
        </w:rPr>
        <w:t>A.①②④  　B.①②③  　C.②③④  　D.①③④</w:t>
      </w:r>
    </w:p>
    <w:p w:rsidR="00C81384" w:rsidRPr="00A12D6A" w:rsidP="00574F0A">
      <w:pPr>
        <w:pStyle w:val="NormalWeb"/>
        <w:shd w:val="clear" w:color="auto" w:fill="FFFFFF"/>
        <w:spacing w:before="0" w:beforeAutospacing="0" w:after="0" w:afterAutospacing="0" w:line="320" w:lineRule="exact"/>
        <w:rPr>
          <w:color w:val="000000"/>
          <w:spacing w:val="8"/>
        </w:rPr>
      </w:pPr>
      <w:r w:rsidRPr="00A12D6A">
        <w:rPr>
          <w:rFonts w:hint="eastAsia"/>
          <w:color w:val="000000"/>
          <w:spacing w:val="8"/>
        </w:rPr>
        <w:t>5</w:t>
      </w:r>
      <w:r w:rsidRPr="00A12D6A" w:rsidR="00D25030">
        <w:rPr>
          <w:rFonts w:hint="eastAsia"/>
          <w:color w:val="000000"/>
          <w:spacing w:val="8"/>
        </w:rPr>
        <w:t>、</w:t>
      </w:r>
      <w:r w:rsidRPr="00A12D6A">
        <w:rPr>
          <w:rFonts w:hint="eastAsia"/>
          <w:color w:val="000000"/>
          <w:spacing w:val="8"/>
        </w:rPr>
        <w:t xml:space="preserve">为深入开展扫黑除恶专项斗争，防止黑恶势力向校园渗透，赣州市政府、教育局印发相关文件，要求切实维护校园及周边治安环境稳定。这是对未成年人的（  </w:t>
      </w:r>
      <w:r w:rsidRPr="00A12D6A" w:rsidR="00D25030">
        <w:rPr>
          <w:rFonts w:hint="eastAsia"/>
          <w:color w:val="000000"/>
          <w:spacing w:val="8"/>
        </w:rPr>
        <w:t xml:space="preserve"> </w:t>
      </w:r>
      <w:r w:rsidRPr="00A12D6A" w:rsidR="003C7F94">
        <w:rPr>
          <w:rFonts w:hint="eastAsia"/>
          <w:color w:val="000000"/>
          <w:spacing w:val="8"/>
        </w:rPr>
        <w:t xml:space="preserve"> </w:t>
      </w:r>
      <w:r w:rsidRPr="00A12D6A">
        <w:rPr>
          <w:rFonts w:hint="eastAsia"/>
          <w:color w:val="000000"/>
          <w:spacing w:val="8"/>
        </w:rPr>
        <w:t xml:space="preserve"> ）</w:t>
      </w:r>
    </w:p>
    <w:p w:rsidR="00D25030" w:rsidRPr="00A12D6A" w:rsidP="00574F0A">
      <w:pPr>
        <w:pStyle w:val="NormalWeb"/>
        <w:shd w:val="clear" w:color="auto" w:fill="FFFFFF"/>
        <w:spacing w:before="0" w:beforeAutospacing="0" w:after="0" w:afterAutospacing="0" w:line="320" w:lineRule="exact"/>
        <w:rPr>
          <w:rFonts w:ascii="微软雅黑" w:eastAsia="微软雅黑" w:hAnsi="微软雅黑"/>
          <w:color w:val="000000"/>
          <w:spacing w:val="8"/>
        </w:rPr>
      </w:pPr>
      <w:r w:rsidRPr="00A12D6A">
        <w:rPr>
          <w:rFonts w:hint="eastAsia"/>
          <w:color w:val="000000"/>
          <w:spacing w:val="8"/>
        </w:rPr>
        <w:t>A家庭保护  B学校保护   C社会保护 D 司法保护</w:t>
      </w:r>
    </w:p>
    <w:p w:rsidR="00D25030" w:rsidRPr="00A12D6A" w:rsidP="00574F0A">
      <w:pPr>
        <w:pStyle w:val="NormalWeb"/>
        <w:shd w:val="clear" w:color="auto" w:fill="FFFFFF"/>
        <w:spacing w:before="0" w:beforeAutospacing="0" w:after="0" w:afterAutospacing="0" w:line="320" w:lineRule="exact"/>
        <w:rPr>
          <w:color w:val="000000"/>
          <w:spacing w:val="8"/>
        </w:rPr>
      </w:pPr>
      <w:r w:rsidRPr="00A12D6A">
        <w:rPr>
          <w:rFonts w:hint="eastAsia"/>
          <w:color w:val="000000"/>
          <w:spacing w:val="8"/>
        </w:rPr>
        <w:t>6</w:t>
      </w:r>
      <w:r w:rsidRPr="00A12D6A">
        <w:rPr>
          <w:rFonts w:hint="eastAsia"/>
          <w:color w:val="000000"/>
          <w:spacing w:val="8"/>
        </w:rPr>
        <w:t xml:space="preserve">、宪法的根基在于人民发自内心的拥护，宪法的伟力在于人民出自真诚的信仰。这句话主要体现了（ </w:t>
      </w:r>
      <w:r w:rsidRPr="00A12D6A">
        <w:rPr>
          <w:rFonts w:hint="eastAsia"/>
          <w:color w:val="000000"/>
          <w:spacing w:val="8"/>
        </w:rPr>
        <w:t xml:space="preserve">  </w:t>
      </w:r>
      <w:r w:rsidRPr="00A12D6A">
        <w:rPr>
          <w:rFonts w:hint="eastAsia"/>
          <w:color w:val="000000"/>
          <w:spacing w:val="8"/>
        </w:rPr>
        <w:t xml:space="preserve"> ）</w:t>
      </w:r>
    </w:p>
    <w:p w:rsidR="00D25030" w:rsidRPr="00A12D6A" w:rsidP="00574F0A">
      <w:pPr>
        <w:pStyle w:val="NormalWeb"/>
        <w:shd w:val="clear" w:color="auto" w:fill="FFFFFF"/>
        <w:spacing w:before="0" w:beforeAutospacing="0" w:after="0" w:afterAutospacing="0" w:line="320" w:lineRule="exact"/>
        <w:rPr>
          <w:color w:val="000000"/>
          <w:spacing w:val="8"/>
        </w:rPr>
      </w:pPr>
      <w:r w:rsidRPr="00A12D6A">
        <w:rPr>
          <w:rFonts w:hint="eastAsia"/>
          <w:color w:val="000000"/>
          <w:spacing w:val="8"/>
        </w:rPr>
        <w:t>A学习宪法，着重领会宪法的原则和精神</w:t>
      </w:r>
      <w:r w:rsidRPr="00A12D6A" w:rsidR="00F0356B">
        <w:rPr>
          <w:rFonts w:hint="eastAsia"/>
          <w:color w:val="000000"/>
          <w:spacing w:val="8"/>
        </w:rPr>
        <w:t xml:space="preserve">  </w:t>
      </w:r>
      <w:r w:rsidRPr="00A12D6A">
        <w:rPr>
          <w:rFonts w:hint="eastAsia"/>
          <w:color w:val="000000"/>
          <w:spacing w:val="8"/>
        </w:rPr>
        <w:t>B认同宪法，自觉接受宪法的指引和要求</w:t>
      </w:r>
    </w:p>
    <w:p w:rsidR="00D25030" w:rsidRPr="00A12D6A" w:rsidP="00574F0A">
      <w:pPr>
        <w:pStyle w:val="NormalWeb"/>
        <w:shd w:val="clear" w:color="auto" w:fill="FFFFFF"/>
        <w:spacing w:before="0" w:beforeAutospacing="0" w:after="0" w:afterAutospacing="0" w:line="320" w:lineRule="exact"/>
        <w:rPr>
          <w:color w:val="000000"/>
          <w:spacing w:val="8"/>
        </w:rPr>
      </w:pPr>
      <w:r w:rsidRPr="00A12D6A">
        <w:rPr>
          <w:rFonts w:hint="eastAsia"/>
          <w:color w:val="000000"/>
          <w:spacing w:val="8"/>
        </w:rPr>
        <w:t>C践行宪法，学会解决生活中的实际问题</w:t>
      </w:r>
      <w:r w:rsidRPr="00A12D6A" w:rsidR="00F0356B">
        <w:rPr>
          <w:rFonts w:hint="eastAsia"/>
          <w:color w:val="000000"/>
          <w:spacing w:val="8"/>
        </w:rPr>
        <w:t xml:space="preserve">  </w:t>
      </w:r>
      <w:r w:rsidRPr="00A12D6A">
        <w:rPr>
          <w:rFonts w:hint="eastAsia"/>
          <w:color w:val="000000"/>
          <w:spacing w:val="8"/>
        </w:rPr>
        <w:t>D完善宪法，努力保障宪法的长期稳定性</w:t>
      </w:r>
    </w:p>
    <w:p w:rsidR="00B965C3" w:rsidRPr="00A12D6A" w:rsidP="00574F0A">
      <w:pPr>
        <w:pStyle w:val="NormalWeb"/>
        <w:shd w:val="clear" w:color="auto" w:fill="FFFFFF"/>
        <w:spacing w:before="0" w:beforeAutospacing="0" w:after="0" w:afterAutospacing="0" w:line="320" w:lineRule="exact"/>
        <w:rPr>
          <w:rFonts w:ascii="微软雅黑" w:eastAsia="微软雅黑" w:hAnsi="微软雅黑"/>
          <w:color w:val="000000"/>
          <w:spacing w:val="8"/>
        </w:rPr>
      </w:pPr>
      <w:r w:rsidRPr="00A12D6A">
        <w:rPr>
          <w:rFonts w:hint="eastAsia"/>
          <w:color w:val="000000"/>
          <w:spacing w:val="8"/>
        </w:rPr>
        <w:t>7</w:t>
      </w:r>
      <w:r w:rsidRPr="00A12D6A">
        <w:rPr>
          <w:rFonts w:hint="eastAsia"/>
          <w:color w:val="000000"/>
          <w:spacing w:val="8"/>
        </w:rPr>
        <w:t>. 2018年的中国“欢乐春节”活动，</w:t>
      </w:r>
      <w:r w:rsidRPr="00A12D6A" w:rsidR="00F8010C">
        <w:rPr>
          <w:rFonts w:hint="eastAsia"/>
          <w:color w:val="000000"/>
          <w:spacing w:val="8"/>
        </w:rPr>
        <w:t>给世界人民送去了中国新年的问候。如在塞尔</w:t>
      </w:r>
      <w:r w:rsidRPr="00A12D6A">
        <w:rPr>
          <w:rFonts w:hint="eastAsia"/>
          <w:color w:val="000000"/>
          <w:spacing w:val="8"/>
        </w:rPr>
        <w:t>维亚首都,一场关于狗年文化的讲座让当地民众不仅了解了中国生肖文化,也对象征财富和平的狗年充满期待。活动的成功举办说明(</w:t>
      </w:r>
      <w:r w:rsidRPr="00A12D6A">
        <w:rPr>
          <w:rFonts w:hint="eastAsia"/>
          <w:color w:val="000000"/>
          <w:spacing w:val="8"/>
        </w:rPr>
        <w:t xml:space="preserve">   </w:t>
      </w:r>
      <w:r w:rsidRPr="00A12D6A">
        <w:rPr>
          <w:rFonts w:hint="eastAsia"/>
          <w:color w:val="000000"/>
          <w:spacing w:val="8"/>
        </w:rPr>
        <w:t> )</w:t>
      </w:r>
    </w:p>
    <w:p w:rsidR="00B965C3" w:rsidRPr="00A12D6A" w:rsidP="00574F0A">
      <w:pPr>
        <w:pStyle w:val="NormalWeb"/>
        <w:shd w:val="clear" w:color="auto" w:fill="FFFFFF"/>
        <w:spacing w:before="0" w:beforeAutospacing="0" w:after="0" w:afterAutospacing="0" w:line="320" w:lineRule="exact"/>
        <w:rPr>
          <w:rFonts w:ascii="微软雅黑" w:eastAsia="微软雅黑" w:hAnsi="微软雅黑"/>
          <w:color w:val="000000"/>
          <w:spacing w:val="8"/>
        </w:rPr>
      </w:pPr>
      <w:r w:rsidRPr="00A12D6A">
        <w:rPr>
          <w:rFonts w:hint="eastAsia"/>
          <w:color w:val="000000"/>
          <w:spacing w:val="8"/>
        </w:rPr>
        <w:t>A.不同民族文化立该在相互交流中走向统一</w:t>
      </w:r>
      <w:r w:rsidRPr="00A12D6A" w:rsidR="00F8010C">
        <w:rPr>
          <w:rFonts w:hint="eastAsia"/>
          <w:color w:val="000000"/>
          <w:spacing w:val="8"/>
        </w:rPr>
        <w:t>　　</w:t>
      </w:r>
      <w:r w:rsidRPr="00A12D6A">
        <w:rPr>
          <w:rFonts w:hint="eastAsia"/>
          <w:color w:val="000000"/>
          <w:spacing w:val="8"/>
        </w:rPr>
        <w:t>B.文化与经济相互影响、相互交融</w:t>
      </w:r>
    </w:p>
    <w:p w:rsidR="00B965C3" w:rsidRPr="00A12D6A" w:rsidP="00574F0A">
      <w:pPr>
        <w:pStyle w:val="NormalWeb"/>
        <w:shd w:val="clear" w:color="auto" w:fill="FFFFFF"/>
        <w:spacing w:before="0" w:beforeAutospacing="0" w:after="0" w:afterAutospacing="0" w:line="320" w:lineRule="exact"/>
        <w:rPr>
          <w:color w:val="000000"/>
          <w:spacing w:val="8"/>
        </w:rPr>
      </w:pPr>
      <w:r w:rsidRPr="00A12D6A">
        <w:rPr>
          <w:rFonts w:hint="eastAsia"/>
          <w:color w:val="000000"/>
          <w:spacing w:val="8"/>
        </w:rPr>
        <w:t>C.</w:t>
      </w:r>
      <w:r w:rsidRPr="00A12D6A" w:rsidR="003C7F94">
        <w:rPr>
          <w:rFonts w:hint="eastAsia"/>
          <w:color w:val="000000"/>
          <w:spacing w:val="8"/>
        </w:rPr>
        <w:t>发展先进文化要吸收世界优</w:t>
      </w:r>
      <w:r w:rsidRPr="00A12D6A">
        <w:rPr>
          <w:rFonts w:hint="eastAsia"/>
          <w:color w:val="000000"/>
          <w:spacing w:val="8"/>
        </w:rPr>
        <w:t>秀文明成果</w:t>
      </w:r>
      <w:r w:rsidRPr="00A12D6A" w:rsidR="00F8010C">
        <w:rPr>
          <w:rFonts w:ascii="微软雅黑" w:eastAsia="微软雅黑" w:hAnsi="微软雅黑" w:hint="eastAsia"/>
          <w:color w:val="000000"/>
          <w:spacing w:val="8"/>
        </w:rPr>
        <w:t>　　</w:t>
      </w:r>
      <w:r w:rsidRPr="00A12D6A">
        <w:rPr>
          <w:rFonts w:hint="eastAsia"/>
          <w:color w:val="000000"/>
          <w:spacing w:val="8"/>
        </w:rPr>
        <w:t>D.文化既是民族的又是世界的</w:t>
      </w:r>
    </w:p>
    <w:p w:rsidR="00D25030" w:rsidRPr="00A12D6A" w:rsidP="00574F0A">
      <w:pPr>
        <w:pStyle w:val="NormalWeb"/>
        <w:shd w:val="clear" w:color="auto" w:fill="FFFFFF"/>
        <w:spacing w:before="0" w:beforeAutospacing="0" w:after="0" w:afterAutospacing="0" w:line="320" w:lineRule="exact"/>
        <w:rPr>
          <w:rFonts w:ascii="微软雅黑" w:eastAsia="微软雅黑" w:hAnsi="微软雅黑"/>
          <w:color w:val="000000"/>
          <w:spacing w:val="8"/>
        </w:rPr>
      </w:pPr>
      <w:r w:rsidRPr="00A12D6A">
        <w:rPr>
          <w:rFonts w:hint="eastAsia"/>
          <w:color w:val="000000"/>
          <w:spacing w:val="8"/>
        </w:rPr>
        <w:t>8</w:t>
      </w:r>
      <w:r w:rsidRPr="00A12D6A">
        <w:rPr>
          <w:rFonts w:hint="eastAsia"/>
          <w:color w:val="000000"/>
          <w:spacing w:val="8"/>
        </w:rPr>
        <w:t>、2019年9月10日，在北京召开的全国教育大会发出了全面建设教育强国的动员令。党和国家重视并发展教育，是因为（</w:t>
      </w:r>
      <w:r w:rsidRPr="00A12D6A" w:rsidR="003C7F94">
        <w:rPr>
          <w:rFonts w:hint="eastAsia"/>
          <w:color w:val="000000"/>
          <w:spacing w:val="8"/>
        </w:rPr>
        <w:t xml:space="preserve">  </w:t>
      </w:r>
      <w:r w:rsidRPr="00A12D6A">
        <w:rPr>
          <w:rFonts w:hint="eastAsia"/>
          <w:color w:val="000000"/>
          <w:spacing w:val="8"/>
        </w:rPr>
        <w:t xml:space="preserve">  ）</w:t>
      </w:r>
    </w:p>
    <w:p w:rsidR="00D25030" w:rsidRPr="00A12D6A" w:rsidP="00574F0A">
      <w:pPr>
        <w:pStyle w:val="NormalWeb"/>
        <w:shd w:val="clear" w:color="auto" w:fill="FFFFFF"/>
        <w:spacing w:before="0" w:beforeAutospacing="0" w:after="0" w:afterAutospacing="0" w:line="320" w:lineRule="exact"/>
        <w:rPr>
          <w:color w:val="000000"/>
          <w:spacing w:val="8"/>
        </w:rPr>
      </w:pPr>
      <w:r w:rsidRPr="00A12D6A">
        <w:rPr>
          <w:rFonts w:hint="eastAsia"/>
          <w:color w:val="000000"/>
          <w:spacing w:val="8"/>
        </w:rPr>
        <w:t>A</w:t>
      </w:r>
      <w:r w:rsidRPr="00A12D6A">
        <w:rPr>
          <w:rFonts w:hint="eastAsia"/>
          <w:color w:val="000000"/>
          <w:spacing w:val="8"/>
        </w:rPr>
        <w:t>教育是我国现代化建设的中心工作</w:t>
      </w:r>
      <w:r w:rsidRPr="00A12D6A" w:rsidR="003C7F94">
        <w:rPr>
          <w:rFonts w:hint="eastAsia"/>
          <w:color w:val="000000"/>
          <w:spacing w:val="8"/>
        </w:rPr>
        <w:t xml:space="preserve">          </w:t>
      </w:r>
      <w:r w:rsidRPr="00A12D6A">
        <w:rPr>
          <w:rFonts w:hint="eastAsia"/>
          <w:color w:val="000000"/>
          <w:spacing w:val="8"/>
        </w:rPr>
        <w:t>B</w:t>
      </w:r>
      <w:r w:rsidRPr="00A12D6A">
        <w:rPr>
          <w:rFonts w:hint="eastAsia"/>
          <w:color w:val="000000"/>
          <w:spacing w:val="8"/>
        </w:rPr>
        <w:t>教育是促进人全面发展的唯一手段</w:t>
      </w:r>
    </w:p>
    <w:p w:rsidR="00D25030" w:rsidRPr="00A12D6A" w:rsidP="00574F0A">
      <w:pPr>
        <w:pStyle w:val="NormalWeb"/>
        <w:shd w:val="clear" w:color="auto" w:fill="FFFFFF"/>
        <w:spacing w:before="0" w:beforeAutospacing="0" w:after="0" w:afterAutospacing="0" w:line="320" w:lineRule="exact"/>
        <w:rPr>
          <w:color w:val="000000"/>
          <w:spacing w:val="8"/>
        </w:rPr>
      </w:pPr>
      <w:r w:rsidRPr="00A12D6A">
        <w:rPr>
          <w:rFonts w:hint="eastAsia"/>
          <w:color w:val="000000"/>
          <w:spacing w:val="8"/>
        </w:rPr>
        <w:t>C</w:t>
      </w:r>
      <w:r w:rsidRPr="00A12D6A">
        <w:rPr>
          <w:rFonts w:hint="eastAsia"/>
          <w:color w:val="000000"/>
          <w:spacing w:val="8"/>
        </w:rPr>
        <w:t>教育是促进经济发展和引领发展的第一动力</w:t>
      </w:r>
      <w:r w:rsidRPr="00A12D6A" w:rsidR="003C7F94">
        <w:rPr>
          <w:rFonts w:hint="eastAsia"/>
          <w:color w:val="000000"/>
          <w:spacing w:val="8"/>
        </w:rPr>
        <w:t xml:space="preserve">  </w:t>
      </w:r>
      <w:r w:rsidRPr="00A12D6A">
        <w:rPr>
          <w:rFonts w:hint="eastAsia"/>
          <w:color w:val="000000"/>
          <w:spacing w:val="8"/>
        </w:rPr>
        <w:t>D</w:t>
      </w:r>
      <w:r w:rsidRPr="00A12D6A">
        <w:rPr>
          <w:rFonts w:hint="eastAsia"/>
          <w:color w:val="000000"/>
          <w:spacing w:val="8"/>
        </w:rPr>
        <w:t>建设教育强国是中华民族伟大复兴的基础工程</w:t>
      </w:r>
    </w:p>
    <w:p w:rsidR="00B965C3" w:rsidRPr="00A12D6A" w:rsidP="00574F0A">
      <w:pPr>
        <w:pStyle w:val="NormalWeb"/>
        <w:shd w:val="clear" w:color="auto" w:fill="FFFFFF"/>
        <w:spacing w:before="0" w:beforeAutospacing="0" w:after="0" w:afterAutospacing="0" w:line="320" w:lineRule="exact"/>
        <w:rPr>
          <w:rFonts w:ascii="微软雅黑" w:eastAsia="微软雅黑" w:hAnsi="微软雅黑"/>
          <w:color w:val="000000"/>
          <w:spacing w:val="8"/>
        </w:rPr>
      </w:pPr>
      <w:r w:rsidRPr="00A12D6A">
        <w:rPr>
          <w:rFonts w:hint="eastAsia"/>
          <w:color w:val="000000"/>
          <w:spacing w:val="8"/>
        </w:rPr>
        <w:t>9、</w:t>
      </w:r>
      <w:r w:rsidRPr="00A12D6A">
        <w:rPr>
          <w:rFonts w:hint="eastAsia"/>
          <w:color w:val="000000"/>
          <w:spacing w:val="8"/>
        </w:rPr>
        <w:t>2018年3月23日，联合国人权理事会通过中国提出的“在人权领域促进合作共赢”决议，这是联合因决议首次同时写入“建设新型国际关系”和“构建人类命运共同体”这两项中国理念。这表明我国（</w:t>
      </w:r>
      <w:r w:rsidRPr="00A12D6A" w:rsidR="00F8010C">
        <w:rPr>
          <w:rFonts w:hint="eastAsia"/>
          <w:color w:val="000000"/>
          <w:spacing w:val="8"/>
        </w:rPr>
        <w:t>　　</w:t>
      </w:r>
      <w:r w:rsidRPr="00A12D6A" w:rsidR="00A41B44">
        <w:rPr>
          <w:rFonts w:hint="eastAsia"/>
          <w:color w:val="000000"/>
          <w:spacing w:val="8"/>
        </w:rPr>
        <w:t xml:space="preserve"> </w:t>
      </w:r>
      <w:r w:rsidRPr="00A12D6A">
        <w:rPr>
          <w:rFonts w:hint="eastAsia"/>
          <w:color w:val="000000"/>
          <w:spacing w:val="8"/>
        </w:rPr>
        <w:t> ）</w:t>
      </w:r>
    </w:p>
    <w:p w:rsidR="00B965C3" w:rsidRPr="00A12D6A" w:rsidP="00574F0A">
      <w:pPr>
        <w:pStyle w:val="NormalWeb"/>
        <w:shd w:val="clear" w:color="auto" w:fill="FFFFFF"/>
        <w:spacing w:before="0" w:beforeAutospacing="0" w:after="0" w:afterAutospacing="0" w:line="320" w:lineRule="exact"/>
        <w:rPr>
          <w:rFonts w:ascii="微软雅黑" w:eastAsia="微软雅黑" w:hAnsi="微软雅黑"/>
          <w:color w:val="000000"/>
          <w:spacing w:val="8"/>
        </w:rPr>
      </w:pPr>
      <w:r w:rsidRPr="00A12D6A">
        <w:rPr>
          <w:rFonts w:hint="eastAsia"/>
          <w:color w:val="000000"/>
          <w:spacing w:val="8"/>
        </w:rPr>
        <w:t>①国际地位和国际影响力日益提升</w:t>
      </w:r>
      <w:r w:rsidRPr="00A12D6A" w:rsidR="00F8010C">
        <w:rPr>
          <w:rFonts w:hint="eastAsia"/>
          <w:color w:val="000000"/>
          <w:spacing w:val="8"/>
        </w:rPr>
        <w:t>　</w:t>
      </w:r>
      <w:r w:rsidRPr="00A12D6A" w:rsidR="003C7F94">
        <w:rPr>
          <w:rFonts w:hint="eastAsia"/>
          <w:color w:val="000000"/>
          <w:spacing w:val="8"/>
        </w:rPr>
        <w:t>②和平、</w:t>
      </w:r>
      <w:r w:rsidRPr="00A12D6A">
        <w:rPr>
          <w:rFonts w:hint="eastAsia"/>
          <w:color w:val="000000"/>
          <w:spacing w:val="8"/>
        </w:rPr>
        <w:t>合作、负责任的大国形象受到国际社会广泛认同</w:t>
      </w:r>
    </w:p>
    <w:p w:rsidR="00F8010C" w:rsidRPr="00A12D6A" w:rsidP="00574F0A">
      <w:pPr>
        <w:pStyle w:val="NormalWeb"/>
        <w:shd w:val="clear" w:color="auto" w:fill="FFFFFF"/>
        <w:spacing w:before="0" w:beforeAutospacing="0" w:after="0" w:afterAutospacing="0" w:line="320" w:lineRule="exact"/>
        <w:rPr>
          <w:color w:val="000000"/>
          <w:spacing w:val="8"/>
        </w:rPr>
      </w:pPr>
      <w:r w:rsidRPr="00A12D6A">
        <w:rPr>
          <w:rFonts w:hint="eastAsia"/>
          <w:color w:val="000000"/>
          <w:spacing w:val="8"/>
        </w:rPr>
        <w:t>③在维</w:t>
      </w:r>
      <w:r w:rsidRPr="00A12D6A" w:rsidR="00B965C3">
        <w:rPr>
          <w:rFonts w:hint="eastAsia"/>
          <w:color w:val="000000"/>
          <w:spacing w:val="8"/>
        </w:rPr>
        <w:t>护世界和平与发展中发着重要作用</w:t>
      </w:r>
      <w:r w:rsidRPr="00A12D6A">
        <w:rPr>
          <w:rFonts w:hint="eastAsia"/>
          <w:color w:val="000000"/>
          <w:spacing w:val="8"/>
        </w:rPr>
        <w:t>　　</w:t>
      </w:r>
      <w:r w:rsidRPr="00A12D6A" w:rsidR="00B965C3">
        <w:rPr>
          <w:rFonts w:hint="eastAsia"/>
          <w:color w:val="000000"/>
          <w:spacing w:val="8"/>
        </w:rPr>
        <w:t>④将以更加开放的姿态融入到全球化浪潮中</w:t>
      </w:r>
    </w:p>
    <w:p w:rsidR="00F8010C" w:rsidRPr="00A12D6A" w:rsidP="00574F0A">
      <w:pPr>
        <w:pStyle w:val="NormalWeb"/>
        <w:shd w:val="clear" w:color="auto" w:fill="FFFFFF"/>
        <w:spacing w:before="0" w:beforeAutospacing="0" w:after="0" w:afterAutospacing="0" w:line="320" w:lineRule="exact"/>
        <w:rPr>
          <w:color w:val="000000"/>
          <w:spacing w:val="8"/>
        </w:rPr>
      </w:pPr>
      <w:r w:rsidRPr="00A12D6A">
        <w:rPr>
          <w:rFonts w:hint="eastAsia"/>
          <w:color w:val="000000"/>
          <w:spacing w:val="8"/>
        </w:rPr>
        <w:t>A.①②③  B.①②④  C.②③④  D.①②③④</w:t>
      </w:r>
    </w:p>
    <w:p w:rsidR="00F8010C" w:rsidRPr="00A12D6A" w:rsidP="00574F0A">
      <w:pPr>
        <w:pStyle w:val="NormalWeb"/>
        <w:shd w:val="clear" w:color="auto" w:fill="FFFFFF"/>
        <w:spacing w:before="0" w:beforeAutospacing="0" w:after="0" w:afterAutospacing="0" w:line="320" w:lineRule="exact"/>
        <w:rPr>
          <w:color w:val="000000"/>
          <w:spacing w:val="8"/>
        </w:rPr>
      </w:pPr>
      <w:r>
        <w:rPr>
          <w:rFonts w:hint="eastAsia"/>
          <w:color w:val="000000"/>
          <w:spacing w:val="8"/>
        </w:rPr>
        <w:t>10</w:t>
      </w:r>
      <w:r w:rsidRPr="00A12D6A" w:rsidR="00B965C3">
        <w:rPr>
          <w:rFonts w:hint="eastAsia"/>
          <w:color w:val="000000"/>
          <w:spacing w:val="8"/>
        </w:rPr>
        <w:t>. 中国提出“一带一路”“构建人类命运共同体“共商、共建、共享”等倡议和思想，先后被写入联合国决议。这体现了（ </w:t>
      </w:r>
      <w:r w:rsidRPr="00A12D6A" w:rsidR="003C7F94">
        <w:rPr>
          <w:rFonts w:hint="eastAsia"/>
          <w:color w:val="000000"/>
          <w:spacing w:val="8"/>
        </w:rPr>
        <w:t xml:space="preserve">    </w:t>
      </w:r>
      <w:r w:rsidRPr="00A12D6A" w:rsidR="00B965C3">
        <w:rPr>
          <w:rFonts w:hint="eastAsia"/>
          <w:color w:val="000000"/>
          <w:spacing w:val="8"/>
        </w:rPr>
        <w:t> ）</w:t>
      </w:r>
    </w:p>
    <w:p w:rsidR="003C7F94" w:rsidRPr="00A12D6A" w:rsidP="00574F0A">
      <w:pPr>
        <w:pStyle w:val="NormalWeb"/>
        <w:shd w:val="clear" w:color="auto" w:fill="FFFFFF"/>
        <w:spacing w:before="0" w:beforeAutospacing="0" w:after="0" w:afterAutospacing="0" w:line="320" w:lineRule="exact"/>
        <w:rPr>
          <w:color w:val="000000"/>
          <w:spacing w:val="8"/>
        </w:rPr>
      </w:pPr>
      <w:r w:rsidRPr="00A12D6A">
        <w:rPr>
          <w:rFonts w:hint="eastAsia"/>
          <w:color w:val="000000"/>
          <w:spacing w:val="8"/>
        </w:rPr>
        <w:t>A.求和平、谋发展、促合作已成为世界各国的共识</w:t>
      </w:r>
    </w:p>
    <w:p w:rsidR="003C7F94" w:rsidRPr="00A12D6A" w:rsidP="00574F0A">
      <w:pPr>
        <w:pStyle w:val="NormalWeb"/>
        <w:shd w:val="clear" w:color="auto" w:fill="FFFFFF"/>
        <w:spacing w:before="0" w:beforeAutospacing="0" w:after="0" w:afterAutospacing="0" w:line="320" w:lineRule="exact"/>
        <w:rPr>
          <w:color w:val="000000"/>
          <w:spacing w:val="8"/>
        </w:rPr>
      </w:pPr>
      <w:r w:rsidRPr="00A12D6A">
        <w:rPr>
          <w:rFonts w:hint="eastAsia"/>
          <w:color w:val="000000"/>
          <w:spacing w:val="8"/>
        </w:rPr>
        <w:t>B.中国引领经济全球化潮流，主导国际政治新秩序</w:t>
      </w:r>
    </w:p>
    <w:p w:rsidR="00B965C3" w:rsidRPr="00A12D6A" w:rsidP="00574F0A">
      <w:pPr>
        <w:pStyle w:val="NormalWeb"/>
        <w:shd w:val="clear" w:color="auto" w:fill="FFFFFF"/>
        <w:spacing w:before="0" w:beforeAutospacing="0" w:after="0" w:afterAutospacing="0" w:line="320" w:lineRule="exact"/>
        <w:rPr>
          <w:rFonts w:ascii="微软雅黑" w:eastAsia="微软雅黑" w:hAnsi="微软雅黑"/>
          <w:color w:val="000000"/>
          <w:spacing w:val="8"/>
        </w:rPr>
      </w:pPr>
      <w:r w:rsidRPr="00A12D6A">
        <w:rPr>
          <w:rFonts w:hint="eastAsia"/>
          <w:color w:val="000000"/>
          <w:spacing w:val="8"/>
        </w:rPr>
        <w:t>C.中国同世界各国同呼吸共命运的世界情怀和大国担当</w:t>
      </w:r>
    </w:p>
    <w:p w:rsidR="00B965C3" w:rsidRPr="00A12D6A" w:rsidP="00574F0A">
      <w:pPr>
        <w:pStyle w:val="NormalWeb"/>
        <w:shd w:val="clear" w:color="auto" w:fill="FFFFFF"/>
        <w:spacing w:before="0" w:beforeAutospacing="0" w:after="0" w:afterAutospacing="0" w:line="320" w:lineRule="exact"/>
        <w:rPr>
          <w:rFonts w:ascii="微软雅黑" w:eastAsia="微软雅黑" w:hAnsi="微软雅黑"/>
          <w:color w:val="000000"/>
          <w:spacing w:val="8"/>
        </w:rPr>
      </w:pPr>
      <w:r w:rsidRPr="00A12D6A">
        <w:rPr>
          <w:rFonts w:hint="eastAsia"/>
          <w:color w:val="000000"/>
          <w:spacing w:val="8"/>
        </w:rPr>
        <w:t>D.促进世界各国经济均衡发展是我国外交的首要目标</w:t>
      </w:r>
    </w:p>
    <w:p w:rsidR="00F8010C" w:rsidRPr="00A12D6A" w:rsidP="00574F0A">
      <w:pPr>
        <w:pStyle w:val="NormalWeb"/>
        <w:shd w:val="clear" w:color="auto" w:fill="FFFFFF"/>
        <w:spacing w:before="0" w:beforeAutospacing="0" w:after="0" w:afterAutospacing="0" w:line="320" w:lineRule="exact"/>
        <w:rPr>
          <w:color w:val="000000"/>
          <w:spacing w:val="8"/>
        </w:rPr>
      </w:pPr>
      <w:r>
        <w:rPr>
          <w:rFonts w:hint="eastAsia"/>
          <w:color w:val="000000"/>
          <w:spacing w:val="8"/>
        </w:rPr>
        <w:t>11</w:t>
      </w:r>
      <w:r w:rsidRPr="00A12D6A" w:rsidR="00B965C3">
        <w:rPr>
          <w:rFonts w:hint="eastAsia"/>
          <w:color w:val="000000"/>
          <w:spacing w:val="8"/>
        </w:rPr>
        <w:t>. “构建人类命运共同体”是习近平总书记提出的“中国方案”。2018年3月20日，十三届全国人大一-</w:t>
      </w:r>
      <w:r w:rsidRPr="00A12D6A" w:rsidR="007F3EBA">
        <w:rPr>
          <w:rFonts w:hint="eastAsia"/>
          <w:color w:val="000000"/>
          <w:spacing w:val="8"/>
        </w:rPr>
        <w:t>次会议通过宪法修正案，将“推动构建人类命运共同体”写入宪法。</w:t>
      </w:r>
      <w:r w:rsidRPr="00A12D6A" w:rsidR="00B965C3">
        <w:rPr>
          <w:rFonts w:hint="eastAsia"/>
          <w:color w:val="000000"/>
          <w:spacing w:val="8"/>
        </w:rPr>
        <w:t>“推动构建人类命运共同体”入宪（ </w:t>
      </w:r>
      <w:r w:rsidRPr="00A12D6A">
        <w:rPr>
          <w:rFonts w:hint="eastAsia"/>
          <w:color w:val="000000"/>
          <w:spacing w:val="8"/>
        </w:rPr>
        <w:t>　</w:t>
      </w:r>
      <w:r w:rsidRPr="00A12D6A" w:rsidR="007F3EBA">
        <w:rPr>
          <w:rFonts w:hint="eastAsia"/>
          <w:color w:val="000000"/>
          <w:spacing w:val="8"/>
        </w:rPr>
        <w:t xml:space="preserve">  </w:t>
      </w:r>
      <w:r w:rsidRPr="00A12D6A" w:rsidR="00B965C3">
        <w:rPr>
          <w:rFonts w:hint="eastAsia"/>
          <w:color w:val="000000"/>
          <w:spacing w:val="8"/>
        </w:rPr>
        <w:t>）</w:t>
      </w:r>
    </w:p>
    <w:p w:rsidR="00F8010C" w:rsidRPr="00A12D6A" w:rsidP="00574F0A">
      <w:pPr>
        <w:pStyle w:val="NormalWeb"/>
        <w:shd w:val="clear" w:color="auto" w:fill="FFFFFF"/>
        <w:spacing w:before="0" w:beforeAutospacing="0" w:after="0" w:afterAutospacing="0" w:line="320" w:lineRule="exact"/>
        <w:rPr>
          <w:color w:val="000000"/>
          <w:spacing w:val="8"/>
        </w:rPr>
      </w:pPr>
      <w:r w:rsidRPr="00A12D6A">
        <w:rPr>
          <w:rFonts w:hint="eastAsia"/>
          <w:color w:val="000000"/>
          <w:spacing w:val="8"/>
        </w:rPr>
        <w:t>①有助于促进世界的和平与发展</w:t>
      </w:r>
      <w:r w:rsidRPr="00A12D6A" w:rsidR="005106C7">
        <w:rPr>
          <w:rFonts w:hint="eastAsia"/>
          <w:color w:val="000000"/>
          <w:spacing w:val="8"/>
        </w:rPr>
        <w:t xml:space="preserve">   </w:t>
      </w:r>
      <w:r w:rsidRPr="00A12D6A">
        <w:rPr>
          <w:rFonts w:hint="eastAsia"/>
          <w:color w:val="000000"/>
          <w:spacing w:val="8"/>
        </w:rPr>
        <w:t>②表明中国是一个和平、合作、负责任的大国</w:t>
      </w:r>
    </w:p>
    <w:p w:rsidR="00F8010C" w:rsidRPr="00A12D6A" w:rsidP="00574F0A">
      <w:pPr>
        <w:pStyle w:val="NormalWeb"/>
        <w:shd w:val="clear" w:color="auto" w:fill="FFFFFF"/>
        <w:spacing w:before="0" w:beforeAutospacing="0" w:after="0" w:afterAutospacing="0" w:line="320" w:lineRule="exact"/>
        <w:rPr>
          <w:color w:val="000000"/>
          <w:spacing w:val="8"/>
        </w:rPr>
      </w:pPr>
      <w:r w:rsidRPr="00A12D6A">
        <w:rPr>
          <w:rFonts w:hint="eastAsia"/>
          <w:color w:val="000000"/>
          <w:spacing w:val="8"/>
        </w:rPr>
        <w:t>③体现了我国实施全面依法治国的基本方略</w:t>
      </w:r>
    </w:p>
    <w:p w:rsidR="00F8010C" w:rsidRPr="00A12D6A" w:rsidP="00574F0A">
      <w:pPr>
        <w:pStyle w:val="NormalWeb"/>
        <w:shd w:val="clear" w:color="auto" w:fill="FFFFFF"/>
        <w:spacing w:before="0" w:beforeAutospacing="0" w:after="0" w:afterAutospacing="0" w:line="320" w:lineRule="exact"/>
        <w:rPr>
          <w:color w:val="000000"/>
          <w:spacing w:val="8"/>
        </w:rPr>
      </w:pPr>
      <w:r w:rsidRPr="00A12D6A">
        <w:rPr>
          <w:rFonts w:hint="eastAsia"/>
          <w:color w:val="000000"/>
          <w:spacing w:val="8"/>
        </w:rPr>
        <w:t>④有利于遏制贸易保护主义，发挥中国在国际事务中的决定性作用</w:t>
      </w:r>
    </w:p>
    <w:p w:rsidR="00F8010C" w:rsidRPr="00A12D6A" w:rsidP="00574F0A">
      <w:pPr>
        <w:pStyle w:val="NormalWeb"/>
        <w:shd w:val="clear" w:color="auto" w:fill="FFFFFF"/>
        <w:spacing w:before="0" w:beforeAutospacing="0" w:after="0" w:afterAutospacing="0" w:line="320" w:lineRule="exact"/>
        <w:rPr>
          <w:color w:val="000000"/>
          <w:spacing w:val="8"/>
        </w:rPr>
      </w:pPr>
      <w:r w:rsidRPr="00A12D6A">
        <w:rPr>
          <w:rFonts w:hint="eastAsia"/>
          <w:color w:val="000000"/>
          <w:spacing w:val="8"/>
        </w:rPr>
        <w:t>A.①②③  B.①③④    C.②③④  D. ①②④</w:t>
      </w:r>
    </w:p>
    <w:p w:rsidR="00F8010C" w:rsidRPr="00A12D6A" w:rsidP="00574F0A">
      <w:pPr>
        <w:pStyle w:val="NormalWeb"/>
        <w:shd w:val="clear" w:color="auto" w:fill="FFFFFF"/>
        <w:spacing w:before="0" w:beforeAutospacing="0" w:after="0" w:afterAutospacing="0" w:line="320" w:lineRule="exact"/>
        <w:rPr>
          <w:color w:val="000000"/>
          <w:spacing w:val="8"/>
        </w:rPr>
      </w:pPr>
      <w:r>
        <w:rPr>
          <w:rFonts w:hint="eastAsia"/>
          <w:color w:val="000000"/>
          <w:spacing w:val="8"/>
        </w:rPr>
        <w:t>12</w:t>
      </w:r>
      <w:r w:rsidRPr="00A12D6A" w:rsidR="00B965C3">
        <w:rPr>
          <w:rFonts w:hint="eastAsia"/>
          <w:color w:val="000000"/>
          <w:spacing w:val="8"/>
        </w:rPr>
        <w:t>. </w:t>
      </w:r>
      <w:r w:rsidRPr="00A12D6A" w:rsidR="0071756B">
        <w:rPr>
          <w:rFonts w:hint="eastAsia"/>
          <w:color w:val="000000"/>
          <w:spacing w:val="8"/>
        </w:rPr>
        <w:t>2019年，江西省检查机关继续严厉打击侵害未成年人的犯罪行为，加强对未成年人被害人的保护，对侵害人犯罪坚持零容忍，依法从严从快批捕、起诉。这体现了对未成年人的（  ）</w:t>
      </w:r>
      <w:r w:rsidRPr="00A12D6A" w:rsidR="0071756B">
        <w:rPr>
          <w:color w:val="000000"/>
          <w:spacing w:val="8"/>
        </w:rPr>
        <w:t xml:space="preserve"> </w:t>
      </w:r>
    </w:p>
    <w:p w:rsidR="0071756B" w:rsidRPr="00A12D6A" w:rsidP="00574F0A">
      <w:pPr>
        <w:pStyle w:val="NormalWeb"/>
        <w:shd w:val="clear" w:color="auto" w:fill="FFFFFF"/>
        <w:spacing w:before="0" w:beforeAutospacing="0" w:after="0" w:afterAutospacing="0" w:line="320" w:lineRule="exact"/>
        <w:rPr>
          <w:rFonts w:ascii="微软雅黑" w:eastAsia="微软雅黑" w:hAnsi="微软雅黑"/>
          <w:color w:val="000000"/>
          <w:spacing w:val="8"/>
        </w:rPr>
      </w:pPr>
      <w:r w:rsidRPr="00A12D6A">
        <w:rPr>
          <w:rFonts w:hint="eastAsia"/>
          <w:color w:val="000000"/>
          <w:spacing w:val="8"/>
        </w:rPr>
        <w:t>A家庭保护  B学校保护   C社会保护 D 司法保护</w:t>
      </w:r>
    </w:p>
    <w:p w:rsidR="00F0356B" w:rsidRPr="00A12D6A" w:rsidP="00574F0A">
      <w:pPr>
        <w:pStyle w:val="NormalWeb"/>
        <w:shd w:val="clear" w:color="auto" w:fill="FFFFFF"/>
        <w:spacing w:before="0" w:beforeAutospacing="0" w:after="0" w:afterAutospacing="0" w:line="320" w:lineRule="exact"/>
        <w:rPr>
          <w:color w:val="000000"/>
          <w:spacing w:val="8"/>
        </w:rPr>
      </w:pPr>
      <w:r>
        <w:rPr>
          <w:rFonts w:hint="eastAsia"/>
          <w:color w:val="000000"/>
          <w:spacing w:val="8"/>
        </w:rPr>
        <w:t>13</w:t>
      </w:r>
      <w:r w:rsidRPr="00A12D6A" w:rsidR="005106C7">
        <w:rPr>
          <w:rFonts w:hint="eastAsia"/>
          <w:color w:val="000000"/>
          <w:spacing w:val="8"/>
        </w:rPr>
        <w:t>、</w:t>
      </w:r>
      <w:r w:rsidRPr="00A12D6A" w:rsidR="00B965C3">
        <w:rPr>
          <w:rFonts w:hint="eastAsia"/>
          <w:color w:val="000000"/>
          <w:spacing w:val="8"/>
        </w:rPr>
        <w:t> 2018年是海南建省办经济特区30周年、我国改革开放40周年。30年来，海南省从一个较为封闭落后的边陲岛屿，发展成为我国最开放、最具活力的地区之一，是“因改革开放而生，因改革开放而兴”的重要历史见证。海南等经济特区的成功实践充分说明改革开放是( </w:t>
      </w:r>
      <w:r w:rsidRPr="00A12D6A">
        <w:rPr>
          <w:rFonts w:hint="eastAsia"/>
          <w:color w:val="000000"/>
          <w:spacing w:val="8"/>
        </w:rPr>
        <w:t xml:space="preserve">    </w:t>
      </w:r>
      <w:r w:rsidRPr="00A12D6A" w:rsidR="00B965C3">
        <w:rPr>
          <w:rFonts w:hint="eastAsia"/>
          <w:color w:val="000000"/>
          <w:spacing w:val="8"/>
        </w:rPr>
        <w:t>)</w:t>
      </w:r>
    </w:p>
    <w:p w:rsidR="00B965C3" w:rsidRPr="00A12D6A" w:rsidP="00574F0A">
      <w:pPr>
        <w:pStyle w:val="NormalWeb"/>
        <w:shd w:val="clear" w:color="auto" w:fill="FFFFFF"/>
        <w:spacing w:before="0" w:beforeAutospacing="0" w:after="0" w:afterAutospacing="0" w:line="320" w:lineRule="exact"/>
        <w:rPr>
          <w:rFonts w:ascii="微软雅黑" w:eastAsia="微软雅黑" w:hAnsi="微软雅黑"/>
          <w:color w:val="000000"/>
          <w:spacing w:val="8"/>
        </w:rPr>
      </w:pPr>
      <w:r w:rsidRPr="00A12D6A">
        <w:rPr>
          <w:rFonts w:hint="eastAsia"/>
          <w:color w:val="000000"/>
          <w:spacing w:val="8"/>
        </w:rPr>
        <w:t>①主导世界经济发展的根本之策</w:t>
      </w:r>
      <w:r w:rsidRPr="00A12D6A" w:rsidR="00F0356B">
        <w:rPr>
          <w:rFonts w:hint="eastAsia"/>
          <w:color w:val="000000"/>
          <w:spacing w:val="8"/>
        </w:rPr>
        <w:t xml:space="preserve">    </w:t>
      </w:r>
      <w:r w:rsidRPr="00A12D6A">
        <w:rPr>
          <w:rFonts w:hint="eastAsia"/>
          <w:color w:val="000000"/>
          <w:spacing w:val="8"/>
        </w:rPr>
        <w:t>②实现民族 伟大复兴的必由之路  </w:t>
      </w:r>
    </w:p>
    <w:p w:rsidR="00F8010C" w:rsidRPr="00A12D6A" w:rsidP="00574F0A">
      <w:pPr>
        <w:pStyle w:val="NormalWeb"/>
        <w:shd w:val="clear" w:color="auto" w:fill="FFFFFF"/>
        <w:spacing w:before="0" w:beforeAutospacing="0" w:after="0" w:afterAutospacing="0" w:line="320" w:lineRule="exact"/>
        <w:rPr>
          <w:rFonts w:ascii="微软雅黑" w:eastAsia="微软雅黑" w:hAnsi="微软雅黑"/>
          <w:color w:val="000000"/>
          <w:spacing w:val="8"/>
        </w:rPr>
      </w:pPr>
      <w:r w:rsidRPr="00A12D6A">
        <w:rPr>
          <w:rFonts w:hint="eastAsia"/>
          <w:color w:val="000000"/>
          <w:spacing w:val="8"/>
        </w:rPr>
        <w:t>③推动经济全球化的必然之选择</w:t>
      </w:r>
      <w:r w:rsidRPr="00A12D6A" w:rsidR="00F0356B">
        <w:rPr>
          <w:rFonts w:hint="eastAsia"/>
          <w:color w:val="000000"/>
          <w:spacing w:val="8"/>
        </w:rPr>
        <w:t xml:space="preserve">    </w:t>
      </w:r>
      <w:r w:rsidRPr="00A12D6A">
        <w:rPr>
          <w:rFonts w:hint="eastAsia"/>
          <w:color w:val="000000"/>
          <w:spacing w:val="8"/>
        </w:rPr>
        <w:t>④当代中国发展进步的活力之源</w:t>
      </w:r>
    </w:p>
    <w:p w:rsidR="00F8010C" w:rsidRPr="00A12D6A" w:rsidP="00574F0A">
      <w:pPr>
        <w:pStyle w:val="NormalWeb"/>
        <w:shd w:val="clear" w:color="auto" w:fill="FFFFFF"/>
        <w:spacing w:before="0" w:beforeAutospacing="0" w:after="0" w:afterAutospacing="0" w:line="320" w:lineRule="exact"/>
        <w:rPr>
          <w:color w:val="000000"/>
          <w:spacing w:val="8"/>
        </w:rPr>
      </w:pPr>
      <w:r w:rsidRPr="00A12D6A">
        <w:rPr>
          <w:rFonts w:hint="eastAsia"/>
          <w:color w:val="000000"/>
          <w:spacing w:val="8"/>
        </w:rPr>
        <w:t>A.①②③</w:t>
      </w:r>
      <w:r w:rsidR="007801E7">
        <w:rPr>
          <w:rFonts w:hint="eastAsia"/>
          <w:color w:val="000000"/>
          <w:spacing w:val="8"/>
        </w:rPr>
        <w:t xml:space="preserve"> </w:t>
      </w:r>
      <w:r w:rsidRPr="00A12D6A">
        <w:rPr>
          <w:rFonts w:hint="eastAsia"/>
          <w:color w:val="000000"/>
          <w:spacing w:val="8"/>
        </w:rPr>
        <w:t>  B.①②④  C.①③④  D.②③④</w:t>
      </w:r>
    </w:p>
    <w:p w:rsidR="00B965C3" w:rsidRPr="00A12D6A" w:rsidP="00574F0A">
      <w:pPr>
        <w:pStyle w:val="NormalWeb"/>
        <w:shd w:val="clear" w:color="auto" w:fill="FFFFFF"/>
        <w:spacing w:before="0" w:beforeAutospacing="0" w:after="0" w:afterAutospacing="0" w:line="320" w:lineRule="exact"/>
        <w:rPr>
          <w:rFonts w:ascii="微软雅黑" w:eastAsia="微软雅黑" w:hAnsi="微软雅黑"/>
          <w:color w:val="000000"/>
          <w:spacing w:val="8"/>
        </w:rPr>
      </w:pPr>
      <w:r>
        <w:rPr>
          <w:rFonts w:hint="eastAsia"/>
          <w:color w:val="000000"/>
          <w:spacing w:val="8"/>
        </w:rPr>
        <w:t>14</w:t>
      </w:r>
      <w:r w:rsidRPr="00A12D6A">
        <w:rPr>
          <w:rFonts w:hint="eastAsia"/>
          <w:color w:val="000000"/>
          <w:spacing w:val="8"/>
        </w:rPr>
        <w:t>.从阐述“中国梦”与世界各国人民的美好梦想相通，到构建以合作共赢为核心的新型国家关系；从提出“亲诚互惠”的周边外交理念，到承诺与发展中国家交往时坚持“正确义利</w:t>
      </w:r>
      <w:r w:rsidRPr="00A12D6A" w:rsidR="0071756B">
        <w:rPr>
          <w:rFonts w:hint="eastAsia"/>
          <w:color w:val="000000"/>
          <w:spacing w:val="8"/>
        </w:rPr>
        <w:t>观”；从倡导“一带一路”，到筹建亚洲基础设施投资银行，</w:t>
      </w:r>
      <w:r w:rsidRPr="00A12D6A">
        <w:rPr>
          <w:rFonts w:hint="eastAsia"/>
          <w:color w:val="000000"/>
          <w:spacing w:val="8"/>
        </w:rPr>
        <w:t>积极进取、奋发有为的中国 （    ）</w:t>
      </w:r>
    </w:p>
    <w:p w:rsidR="00B965C3" w:rsidRPr="00A12D6A" w:rsidP="00574F0A">
      <w:pPr>
        <w:pStyle w:val="NormalWeb"/>
        <w:shd w:val="clear" w:color="auto" w:fill="FFFFFF"/>
        <w:spacing w:before="0" w:beforeAutospacing="0" w:after="0" w:afterAutospacing="0" w:line="320" w:lineRule="exact"/>
        <w:rPr>
          <w:rFonts w:ascii="微软雅黑" w:eastAsia="微软雅黑" w:hAnsi="微软雅黑"/>
          <w:color w:val="000000"/>
          <w:spacing w:val="8"/>
        </w:rPr>
      </w:pPr>
      <w:r w:rsidRPr="00A12D6A">
        <w:rPr>
          <w:rFonts w:hint="eastAsia"/>
          <w:color w:val="000000"/>
          <w:spacing w:val="8"/>
        </w:rPr>
        <w:t>①始终坚持独立自主的和平外交政策    ②国际影响力在日益增强</w:t>
      </w:r>
    </w:p>
    <w:p w:rsidR="00B965C3" w:rsidRPr="00A12D6A" w:rsidP="00574F0A">
      <w:pPr>
        <w:pStyle w:val="NormalWeb"/>
        <w:shd w:val="clear" w:color="auto" w:fill="FFFFFF"/>
        <w:spacing w:before="0" w:beforeAutospacing="0" w:after="0" w:afterAutospacing="0" w:line="320" w:lineRule="exact"/>
        <w:rPr>
          <w:rFonts w:ascii="微软雅黑" w:eastAsia="微软雅黑" w:hAnsi="微软雅黑"/>
          <w:color w:val="000000"/>
          <w:spacing w:val="8"/>
        </w:rPr>
      </w:pPr>
      <w:r w:rsidRPr="00A12D6A">
        <w:rPr>
          <w:rFonts w:hint="eastAsia"/>
          <w:color w:val="000000"/>
          <w:spacing w:val="8"/>
        </w:rPr>
        <w:t>③是推动世界经济发展、维护世界和平与地区稳定的重要力量    </w:t>
      </w:r>
    </w:p>
    <w:p w:rsidR="00B965C3" w:rsidRPr="00A12D6A" w:rsidP="00574F0A">
      <w:pPr>
        <w:pStyle w:val="NormalWeb"/>
        <w:shd w:val="clear" w:color="auto" w:fill="FFFFFF"/>
        <w:spacing w:before="0" w:beforeAutospacing="0" w:after="0" w:afterAutospacing="0" w:line="320" w:lineRule="exact"/>
        <w:rPr>
          <w:rFonts w:ascii="微软雅黑" w:eastAsia="微软雅黑" w:hAnsi="微软雅黑"/>
          <w:color w:val="000000"/>
          <w:spacing w:val="8"/>
        </w:rPr>
      </w:pPr>
      <w:r w:rsidRPr="00A12D6A">
        <w:rPr>
          <w:rFonts w:hint="eastAsia"/>
          <w:color w:val="000000"/>
          <w:spacing w:val="8"/>
        </w:rPr>
        <w:t>④塑造了和平、合作、负责任的大国形象</w:t>
      </w:r>
    </w:p>
    <w:p w:rsidR="00B965C3" w:rsidRPr="00A12D6A" w:rsidP="00574F0A">
      <w:pPr>
        <w:pStyle w:val="NormalWeb"/>
        <w:shd w:val="clear" w:color="auto" w:fill="FFFFFF"/>
        <w:spacing w:before="0" w:beforeAutospacing="0" w:after="0" w:afterAutospacing="0" w:line="320" w:lineRule="exact"/>
        <w:rPr>
          <w:rFonts w:ascii="微软雅黑" w:eastAsia="微软雅黑" w:hAnsi="微软雅黑"/>
          <w:color w:val="000000"/>
          <w:spacing w:val="8"/>
        </w:rPr>
      </w:pPr>
      <w:r w:rsidRPr="00A12D6A">
        <w:rPr>
          <w:rFonts w:hint="eastAsia"/>
          <w:color w:val="000000"/>
          <w:spacing w:val="8"/>
        </w:rPr>
        <w:t>A.①②③         B.①②④         C.①②③④         D.②③④</w:t>
      </w:r>
    </w:p>
    <w:p w:rsidR="00B965C3" w:rsidRPr="00A12D6A" w:rsidP="00574F0A">
      <w:pPr>
        <w:pStyle w:val="NormalWeb"/>
        <w:shd w:val="clear" w:color="auto" w:fill="FFFFFF"/>
        <w:spacing w:before="0" w:beforeAutospacing="0" w:after="0" w:afterAutospacing="0" w:line="320" w:lineRule="exact"/>
        <w:rPr>
          <w:rFonts w:ascii="微软雅黑" w:eastAsia="微软雅黑" w:hAnsi="微软雅黑"/>
          <w:color w:val="000000"/>
          <w:spacing w:val="8"/>
        </w:rPr>
      </w:pPr>
      <w:r>
        <w:rPr>
          <w:rFonts w:hint="eastAsia"/>
          <w:color w:val="000000"/>
          <w:spacing w:val="8"/>
        </w:rPr>
        <w:t>15</w:t>
      </w:r>
      <w:r w:rsidRPr="00A12D6A">
        <w:rPr>
          <w:rFonts w:hint="eastAsia"/>
          <w:color w:val="000000"/>
          <w:spacing w:val="8"/>
        </w:rPr>
        <w:t>.2018年全国两会闭幕不到半个月时间，喀麦隆总统比亚、纳米比亚总统根哥布、津巴布韦总统先后对中国进行国事访问，并同习近平主席进行了会谈。中国和非洲国家是患难之交，中非友谊牢不可破。两会后，对这些远道而来的非洲客人，习近平主席和他们：叙友谊——好朋友、好兄弟、好伙伴；谈理念——真、实、亲、诚；话合作——“一带一路”。这表明中非之间共同 （    ）</w:t>
      </w:r>
    </w:p>
    <w:p w:rsidR="00B965C3" w:rsidRPr="00A12D6A" w:rsidP="00574F0A">
      <w:pPr>
        <w:pStyle w:val="NormalWeb"/>
        <w:shd w:val="clear" w:color="auto" w:fill="FFFFFF"/>
        <w:spacing w:before="0" w:beforeAutospacing="0" w:after="0" w:afterAutospacing="0" w:line="320" w:lineRule="exact"/>
        <w:rPr>
          <w:rFonts w:ascii="微软雅黑" w:eastAsia="微软雅黑" w:hAnsi="微软雅黑"/>
          <w:color w:val="000000"/>
          <w:spacing w:val="8"/>
        </w:rPr>
      </w:pPr>
      <w:r w:rsidRPr="00A12D6A">
        <w:rPr>
          <w:rFonts w:hint="eastAsia"/>
          <w:color w:val="000000"/>
          <w:spacing w:val="8"/>
        </w:rPr>
        <w:t>A.致力于深化合作促共同发展          B.维护世界和平促进世界发展</w:t>
      </w:r>
    </w:p>
    <w:p w:rsidR="00B965C3" w:rsidRPr="00A12D6A" w:rsidP="00574F0A">
      <w:pPr>
        <w:pStyle w:val="NormalWeb"/>
        <w:shd w:val="clear" w:color="auto" w:fill="FFFFFF"/>
        <w:spacing w:before="0" w:beforeAutospacing="0" w:after="0" w:afterAutospacing="0" w:line="320" w:lineRule="exact"/>
        <w:rPr>
          <w:rFonts w:ascii="微软雅黑" w:eastAsia="微软雅黑" w:hAnsi="微软雅黑"/>
          <w:color w:val="000000"/>
          <w:spacing w:val="8"/>
        </w:rPr>
      </w:pPr>
      <w:r w:rsidRPr="00A12D6A">
        <w:rPr>
          <w:rFonts w:hint="eastAsia"/>
          <w:color w:val="000000"/>
          <w:spacing w:val="8"/>
        </w:rPr>
        <w:t>C.遵守国际关系准则维护和平          D.结盟为战略伙伴以消除贫困</w:t>
      </w:r>
    </w:p>
    <w:p w:rsidR="00B965C3" w:rsidRPr="00A12D6A" w:rsidP="00574F0A">
      <w:pPr>
        <w:pStyle w:val="NormalWeb"/>
        <w:shd w:val="clear" w:color="auto" w:fill="FFFFFF"/>
        <w:spacing w:before="0" w:beforeAutospacing="0" w:after="0" w:afterAutospacing="0" w:line="320" w:lineRule="exact"/>
        <w:rPr>
          <w:rFonts w:ascii="微软雅黑" w:eastAsia="微软雅黑" w:hAnsi="微软雅黑"/>
          <w:color w:val="000000"/>
          <w:spacing w:val="8"/>
        </w:rPr>
      </w:pPr>
      <w:r w:rsidRPr="00A12D6A">
        <w:rPr>
          <w:rStyle w:val="Strong"/>
          <w:rFonts w:hint="eastAsia"/>
          <w:color w:val="000000"/>
          <w:spacing w:val="8"/>
        </w:rPr>
        <w:t>二． 非选择题</w:t>
      </w:r>
    </w:p>
    <w:p w:rsidR="00B965C3" w:rsidRPr="00A12D6A" w:rsidP="00574F0A">
      <w:pPr>
        <w:pStyle w:val="NormalWeb"/>
        <w:shd w:val="clear" w:color="auto" w:fill="FFFFFF"/>
        <w:spacing w:before="0" w:beforeAutospacing="0" w:after="0" w:afterAutospacing="0" w:line="320" w:lineRule="exact"/>
        <w:jc w:val="both"/>
        <w:rPr>
          <w:rFonts w:ascii="微软雅黑" w:eastAsia="微软雅黑" w:hAnsi="微软雅黑"/>
          <w:color w:val="000000"/>
          <w:spacing w:val="8"/>
        </w:rPr>
      </w:pPr>
      <w:r w:rsidRPr="00A12D6A">
        <w:rPr>
          <w:rFonts w:hint="eastAsia"/>
          <w:color w:val="000000"/>
          <w:spacing w:val="8"/>
        </w:rPr>
        <w:t>大国形象</w:t>
      </w:r>
    </w:p>
    <w:p w:rsidR="00B965C3" w:rsidRPr="00A12D6A" w:rsidP="00574F0A">
      <w:pPr>
        <w:pStyle w:val="NormalWeb"/>
        <w:shd w:val="clear" w:color="auto" w:fill="FFFFFF"/>
        <w:spacing w:before="0" w:beforeAutospacing="0" w:after="0" w:afterAutospacing="0" w:line="320" w:lineRule="exact"/>
        <w:ind w:firstLine="600" w:firstLineChars="250"/>
        <w:jc w:val="both"/>
        <w:rPr>
          <w:rFonts w:ascii="微软雅黑" w:eastAsia="微软雅黑" w:hAnsi="微软雅黑"/>
          <w:color w:val="000000"/>
          <w:spacing w:val="8"/>
        </w:rPr>
      </w:pPr>
      <w:r w:rsidRPr="00A12D6A">
        <w:rPr>
          <w:rFonts w:hint="eastAsia"/>
          <w:color w:val="000000"/>
          <w:spacing w:val="8"/>
        </w:rPr>
        <w:t>2019</w:t>
      </w:r>
      <w:r w:rsidRPr="00A12D6A">
        <w:rPr>
          <w:rFonts w:hint="eastAsia"/>
          <w:color w:val="000000"/>
          <w:spacing w:val="8"/>
        </w:rPr>
        <w:t>年</w:t>
      </w:r>
      <w:r w:rsidRPr="00A12D6A">
        <w:rPr>
          <w:rFonts w:hint="eastAsia"/>
          <w:color w:val="000000"/>
          <w:spacing w:val="8"/>
        </w:rPr>
        <w:t>4</w:t>
      </w:r>
      <w:r w:rsidRPr="00A12D6A">
        <w:rPr>
          <w:rFonts w:hint="eastAsia"/>
          <w:color w:val="000000"/>
          <w:spacing w:val="8"/>
        </w:rPr>
        <w:t>月</w:t>
      </w:r>
      <w:r w:rsidRPr="00A12D6A">
        <w:rPr>
          <w:rFonts w:hint="eastAsia"/>
          <w:color w:val="000000"/>
          <w:spacing w:val="8"/>
        </w:rPr>
        <w:t>25日，</w:t>
      </w:r>
      <w:r w:rsidRPr="00A12D6A">
        <w:rPr>
          <w:rFonts w:hint="eastAsia"/>
          <w:color w:val="000000"/>
          <w:spacing w:val="8"/>
        </w:rPr>
        <w:t>习近平在北京出席</w:t>
      </w:r>
      <w:r w:rsidRPr="00A12D6A">
        <w:rPr>
          <w:rFonts w:hint="eastAsia"/>
          <w:color w:val="000000"/>
          <w:spacing w:val="8"/>
        </w:rPr>
        <w:t>第二届</w:t>
      </w:r>
      <w:r w:rsidRPr="00A12D6A">
        <w:rPr>
          <w:rFonts w:hint="eastAsia"/>
          <w:color w:val="000000"/>
          <w:spacing w:val="8"/>
        </w:rPr>
        <w:t>“一带一路”国际合作高峰论坛并主持领导人圆桌会议，</w:t>
      </w:r>
      <w:r w:rsidRPr="00A12D6A" w:rsidR="00B57378">
        <w:rPr>
          <w:rFonts w:hint="eastAsia"/>
          <w:color w:val="000000"/>
          <w:spacing w:val="8"/>
        </w:rPr>
        <w:t>截止至3月3日，同中国签署合作文件的国家和国际组织总数达到152个，</w:t>
      </w:r>
      <w:r w:rsidRPr="00A12D6A">
        <w:rPr>
          <w:rFonts w:hint="eastAsia"/>
          <w:color w:val="000000"/>
          <w:spacing w:val="8"/>
        </w:rPr>
        <w:t>带着对世界形势和人类命运的观察思考，同与会各方共</w:t>
      </w:r>
      <w:r w:rsidRPr="00A12D6A">
        <w:rPr>
          <w:rFonts w:hint="eastAsia"/>
          <w:color w:val="000000"/>
          <w:spacing w:val="8"/>
        </w:rPr>
        <w:t>商“一带一路”建设合作大计，共绘人类命运共同体的美好画卷。为期三</w:t>
      </w:r>
      <w:r w:rsidRPr="00A12D6A">
        <w:rPr>
          <w:rFonts w:hint="eastAsia"/>
          <w:color w:val="000000"/>
          <w:spacing w:val="8"/>
        </w:rPr>
        <w:t>天的高峰论坛汇总形成了涵盖政策沟通、设施联通、贸易畅通、资金融通、民心相通5大类，共76大项、270多项具体成果。</w:t>
      </w:r>
    </w:p>
    <w:p w:rsidR="00B965C3" w:rsidRPr="00A12D6A" w:rsidP="00574F0A">
      <w:pPr>
        <w:pStyle w:val="NormalWeb"/>
        <w:shd w:val="clear" w:color="auto" w:fill="FFFFFF"/>
        <w:spacing w:before="0" w:beforeAutospacing="0" w:after="0" w:afterAutospacing="0" w:line="320" w:lineRule="exact"/>
        <w:jc w:val="both"/>
        <w:rPr>
          <w:rFonts w:ascii="微软雅黑" w:eastAsia="微软雅黑" w:hAnsi="微软雅黑"/>
          <w:color w:val="000000"/>
          <w:spacing w:val="8"/>
        </w:rPr>
      </w:pPr>
      <w:r w:rsidRPr="00A12D6A">
        <w:rPr>
          <w:rFonts w:hint="eastAsia"/>
          <w:color w:val="000000"/>
          <w:spacing w:val="8"/>
        </w:rPr>
        <w:t>（1）面对本次论坛取得的丰硕成果，你有哪些感悟？（6分）</w:t>
      </w:r>
    </w:p>
    <w:p w:rsidR="00B965C3" w:rsidRPr="00A12D6A" w:rsidP="00574F0A">
      <w:pPr>
        <w:pStyle w:val="NormalWeb"/>
        <w:shd w:val="clear" w:color="auto" w:fill="FFFFFF"/>
        <w:spacing w:before="0" w:beforeAutospacing="0" w:after="0" w:afterAutospacing="0" w:line="320" w:lineRule="exact"/>
        <w:jc w:val="both"/>
        <w:rPr>
          <w:rFonts w:ascii="微软雅黑" w:eastAsia="微软雅黑" w:hAnsi="微软雅黑"/>
          <w:color w:val="000000"/>
          <w:spacing w:val="8"/>
        </w:rPr>
      </w:pPr>
      <w:r w:rsidRPr="00A12D6A">
        <w:rPr>
          <w:rFonts w:hint="eastAsia"/>
          <w:color w:val="000000"/>
          <w:spacing w:val="8"/>
        </w:rPr>
        <w:t> </w:t>
      </w:r>
    </w:p>
    <w:p w:rsidR="00B965C3" w:rsidRPr="00A12D6A" w:rsidP="00574F0A">
      <w:pPr>
        <w:pStyle w:val="NormalWeb"/>
        <w:shd w:val="clear" w:color="auto" w:fill="FFFFFF"/>
        <w:spacing w:before="0" w:beforeAutospacing="0" w:after="0" w:afterAutospacing="0" w:line="320" w:lineRule="exact"/>
        <w:jc w:val="both"/>
        <w:rPr>
          <w:color w:val="000000"/>
          <w:spacing w:val="8"/>
        </w:rPr>
      </w:pPr>
      <w:r w:rsidRPr="00A12D6A">
        <w:rPr>
          <w:rFonts w:hint="eastAsia"/>
          <w:color w:val="000000"/>
          <w:spacing w:val="8"/>
        </w:rPr>
        <w:t> </w:t>
      </w:r>
    </w:p>
    <w:p w:rsidR="005106C7" w:rsidRPr="00A12D6A" w:rsidP="00574F0A">
      <w:pPr>
        <w:pStyle w:val="NormalWeb"/>
        <w:shd w:val="clear" w:color="auto" w:fill="FFFFFF"/>
        <w:spacing w:before="0" w:beforeAutospacing="0" w:after="0" w:afterAutospacing="0" w:line="320" w:lineRule="exact"/>
        <w:jc w:val="both"/>
        <w:rPr>
          <w:rFonts w:ascii="微软雅黑" w:eastAsia="微软雅黑" w:hAnsi="微软雅黑"/>
          <w:color w:val="000000"/>
          <w:spacing w:val="8"/>
        </w:rPr>
      </w:pPr>
    </w:p>
    <w:p w:rsidR="00574F0A" w:rsidP="00574F0A">
      <w:pPr>
        <w:pStyle w:val="NormalWeb"/>
        <w:shd w:val="clear" w:color="auto" w:fill="FFFFFF"/>
        <w:spacing w:before="0" w:beforeAutospacing="0" w:after="0" w:afterAutospacing="0" w:line="320" w:lineRule="exact"/>
        <w:jc w:val="both"/>
        <w:rPr>
          <w:rFonts w:hint="eastAsia"/>
          <w:color w:val="000000"/>
          <w:spacing w:val="8"/>
        </w:rPr>
      </w:pPr>
    </w:p>
    <w:p w:rsidR="00574F0A" w:rsidP="00574F0A">
      <w:pPr>
        <w:pStyle w:val="NormalWeb"/>
        <w:shd w:val="clear" w:color="auto" w:fill="FFFFFF"/>
        <w:spacing w:before="0" w:beforeAutospacing="0" w:after="0" w:afterAutospacing="0" w:line="320" w:lineRule="exact"/>
        <w:jc w:val="both"/>
        <w:rPr>
          <w:rFonts w:hint="eastAsia"/>
          <w:color w:val="000000"/>
          <w:spacing w:val="8"/>
        </w:rPr>
      </w:pPr>
    </w:p>
    <w:p w:rsidR="00B965C3" w:rsidRPr="00A12D6A" w:rsidP="00574F0A">
      <w:pPr>
        <w:pStyle w:val="NormalWeb"/>
        <w:shd w:val="clear" w:color="auto" w:fill="FFFFFF"/>
        <w:spacing w:before="0" w:beforeAutospacing="0" w:after="0" w:afterAutospacing="0" w:line="320" w:lineRule="exact"/>
        <w:jc w:val="both"/>
        <w:rPr>
          <w:rFonts w:ascii="微软雅黑" w:eastAsia="微软雅黑" w:hAnsi="微软雅黑"/>
          <w:color w:val="000000"/>
          <w:spacing w:val="8"/>
        </w:rPr>
      </w:pPr>
      <w:r w:rsidRPr="00A12D6A">
        <w:rPr>
          <w:rFonts w:hint="eastAsia"/>
          <w:color w:val="000000"/>
          <w:spacing w:val="8"/>
        </w:rPr>
        <w:t>（2）置身世界舞台上的中华儿女应该怎样积极融入“一带一路”这一世纪工程之中？</w:t>
      </w:r>
    </w:p>
    <w:p w:rsidR="005106C7" w:rsidRPr="00A12D6A" w:rsidP="00574F0A">
      <w:pPr>
        <w:pStyle w:val="NormalWeb"/>
        <w:shd w:val="clear" w:color="auto" w:fill="FFFFFF"/>
        <w:spacing w:before="0" w:beforeAutospacing="0" w:after="0" w:afterAutospacing="0" w:line="320" w:lineRule="exact"/>
        <w:jc w:val="both"/>
        <w:rPr>
          <w:b/>
          <w:color w:val="000000"/>
          <w:spacing w:val="8"/>
        </w:rPr>
      </w:pPr>
    </w:p>
    <w:p w:rsidR="00A41B44" w:rsidRPr="00A12D6A" w:rsidP="00574F0A">
      <w:pPr>
        <w:pStyle w:val="NormalWeb"/>
        <w:shd w:val="clear" w:color="auto" w:fill="FFFFFF"/>
        <w:spacing w:before="0" w:beforeAutospacing="0" w:after="0" w:afterAutospacing="0" w:line="320" w:lineRule="exact"/>
        <w:jc w:val="both"/>
        <w:rPr>
          <w:b/>
          <w:color w:val="000000"/>
          <w:spacing w:val="8"/>
        </w:rPr>
      </w:pPr>
    </w:p>
    <w:p w:rsidR="00574F0A" w:rsidP="00574F0A">
      <w:pPr>
        <w:pStyle w:val="NormalWeb"/>
        <w:shd w:val="clear" w:color="auto" w:fill="FFFFFF"/>
        <w:spacing w:before="0" w:beforeAutospacing="0" w:after="0" w:afterAutospacing="0" w:line="320" w:lineRule="exact"/>
        <w:jc w:val="both"/>
        <w:rPr>
          <w:rFonts w:hint="eastAsia"/>
          <w:b/>
          <w:color w:val="000000"/>
          <w:spacing w:val="8"/>
        </w:rPr>
      </w:pPr>
    </w:p>
    <w:p w:rsidR="00486920" w:rsidRPr="00A12D6A" w:rsidP="00574F0A">
      <w:pPr>
        <w:pStyle w:val="NormalWeb"/>
        <w:shd w:val="clear" w:color="auto" w:fill="FFFFFF"/>
        <w:spacing w:before="0" w:beforeAutospacing="0" w:after="0" w:afterAutospacing="0" w:line="320" w:lineRule="exact"/>
        <w:jc w:val="both"/>
        <w:rPr>
          <w:b/>
          <w:color w:val="000000"/>
          <w:spacing w:val="8"/>
        </w:rPr>
      </w:pPr>
      <w:r w:rsidRPr="00A12D6A">
        <w:rPr>
          <w:rFonts w:hint="eastAsia"/>
          <w:b/>
          <w:color w:val="000000"/>
          <w:spacing w:val="8"/>
        </w:rPr>
        <w:t>三、分析评论题</w:t>
      </w:r>
    </w:p>
    <w:p w:rsidR="00486920" w:rsidRPr="00A12D6A" w:rsidP="00574F0A">
      <w:pPr>
        <w:pStyle w:val="NormalWeb"/>
        <w:shd w:val="clear" w:color="auto" w:fill="FFFFFF"/>
        <w:spacing w:before="0" w:beforeAutospacing="0" w:after="0" w:afterAutospacing="0" w:line="320" w:lineRule="exact"/>
        <w:jc w:val="both"/>
        <w:rPr>
          <w:color w:val="000000"/>
          <w:spacing w:val="8"/>
        </w:rPr>
      </w:pPr>
      <w:r w:rsidRPr="00A12D6A">
        <w:rPr>
          <w:rFonts w:hint="eastAsia"/>
          <w:color w:val="000000"/>
          <w:spacing w:val="8"/>
        </w:rPr>
        <w:t xml:space="preserve">   </w:t>
      </w:r>
      <w:r w:rsidRPr="00A12D6A" w:rsidR="00A4222B">
        <w:rPr>
          <w:rFonts w:hint="eastAsia"/>
          <w:color w:val="000000"/>
          <w:spacing w:val="8"/>
        </w:rPr>
        <w:t xml:space="preserve"> </w:t>
      </w:r>
      <w:r w:rsidRPr="00A12D6A">
        <w:rPr>
          <w:rFonts w:hint="eastAsia"/>
          <w:color w:val="000000"/>
          <w:spacing w:val="8"/>
        </w:rPr>
        <w:t>无</w:t>
      </w:r>
      <w:r w:rsidRPr="00A12D6A" w:rsidR="00A506E1">
        <w:rPr>
          <w:rFonts w:hint="eastAsia"/>
          <w:color w:val="000000"/>
          <w:spacing w:val="8"/>
        </w:rPr>
        <w:t>需</w:t>
      </w:r>
      <w:r w:rsidRPr="00A12D6A">
        <w:rPr>
          <w:rFonts w:hint="eastAsia"/>
          <w:color w:val="000000"/>
          <w:spacing w:val="8"/>
        </w:rPr>
        <w:t>抵押，无</w:t>
      </w:r>
      <w:r w:rsidRPr="00A12D6A" w:rsidR="00A506E1">
        <w:rPr>
          <w:rFonts w:hint="eastAsia"/>
          <w:color w:val="000000"/>
          <w:spacing w:val="8"/>
        </w:rPr>
        <w:t>需</w:t>
      </w:r>
      <w:r w:rsidRPr="00A12D6A">
        <w:rPr>
          <w:rFonts w:hint="eastAsia"/>
          <w:color w:val="000000"/>
          <w:spacing w:val="8"/>
        </w:rPr>
        <w:t>担保，</w:t>
      </w:r>
      <w:r w:rsidRPr="00A12D6A" w:rsidR="00A506E1">
        <w:rPr>
          <w:rFonts w:hint="eastAsia"/>
          <w:color w:val="000000"/>
          <w:spacing w:val="8"/>
        </w:rPr>
        <w:t>快速放款，凭</w:t>
      </w:r>
      <w:r w:rsidRPr="00A12D6A">
        <w:rPr>
          <w:rFonts w:hint="eastAsia"/>
          <w:color w:val="000000"/>
          <w:spacing w:val="8"/>
        </w:rPr>
        <w:t>身份证</w:t>
      </w:r>
      <w:r w:rsidR="0096011B">
        <w:rPr>
          <w:rFonts w:hint="eastAsia"/>
          <w:color w:val="000000"/>
          <w:spacing w:val="8"/>
        </w:rPr>
        <w:t>或学生证</w:t>
      </w:r>
      <w:r w:rsidRPr="00A12D6A">
        <w:rPr>
          <w:rFonts w:hint="eastAsia"/>
          <w:color w:val="000000"/>
          <w:spacing w:val="8"/>
        </w:rPr>
        <w:t>就可以贷款，统称“套路贷”</w:t>
      </w:r>
      <w:r w:rsidR="0096011B">
        <w:rPr>
          <w:rFonts w:hint="eastAsia"/>
          <w:color w:val="000000"/>
          <w:spacing w:val="8"/>
        </w:rPr>
        <w:t>和“校园贷”</w:t>
      </w:r>
      <w:r w:rsidRPr="00A12D6A" w:rsidR="00F0356B">
        <w:rPr>
          <w:rFonts w:hint="eastAsia"/>
          <w:color w:val="000000"/>
          <w:spacing w:val="8"/>
        </w:rPr>
        <w:t>，</w:t>
      </w:r>
      <w:r w:rsidR="0096011B">
        <w:rPr>
          <w:rFonts w:hint="eastAsia"/>
          <w:color w:val="000000"/>
          <w:spacing w:val="8"/>
        </w:rPr>
        <w:t>其实质是一个披着民间借贷外衣行诈骗之</w:t>
      </w:r>
      <w:r w:rsidRPr="00A12D6A">
        <w:rPr>
          <w:rFonts w:hint="eastAsia"/>
          <w:color w:val="000000"/>
          <w:spacing w:val="8"/>
        </w:rPr>
        <w:t>实的骗局。</w:t>
      </w:r>
    </w:p>
    <w:p w:rsidR="00A506E1" w:rsidRPr="00A12D6A" w:rsidP="00574F0A">
      <w:pPr>
        <w:pStyle w:val="NormalWeb"/>
        <w:shd w:val="clear" w:color="auto" w:fill="FFFFFF"/>
        <w:spacing w:before="0" w:beforeAutospacing="0" w:after="0" w:afterAutospacing="0" w:line="320" w:lineRule="exact"/>
        <w:jc w:val="both"/>
        <w:rPr>
          <w:color w:val="000000"/>
          <w:spacing w:val="8"/>
        </w:rPr>
      </w:pPr>
      <w:r w:rsidRPr="00A12D6A">
        <w:rPr>
          <w:rFonts w:hint="eastAsia"/>
          <w:color w:val="000000"/>
          <w:spacing w:val="8"/>
        </w:rPr>
        <w:t xml:space="preserve">   2019年6月，就读某大学的小方由于沉迷网络赌</w:t>
      </w:r>
      <w:r w:rsidRPr="00A12D6A">
        <w:rPr>
          <w:rFonts w:hint="eastAsia"/>
          <w:color w:val="000000"/>
          <w:spacing w:val="8"/>
        </w:rPr>
        <w:t>络赌博，与校园贷款公司借6000元，仅仅两个月，就涨到了10万。小贺是一名2018年刚毕业的大学生，想自已创业，跟贷款公司借了2万3千元，两年时间不到，竟然涨到了100多万，翻了100倍。</w:t>
      </w:r>
    </w:p>
    <w:p w:rsidR="005106C7" w:rsidRPr="00A12D6A" w:rsidP="00574F0A">
      <w:pPr>
        <w:pStyle w:val="NormalWeb"/>
        <w:shd w:val="clear" w:color="auto" w:fill="FFFFFF"/>
        <w:spacing w:before="0" w:beforeAutospacing="0" w:after="0" w:afterAutospacing="0" w:line="320" w:lineRule="exact"/>
        <w:jc w:val="both"/>
        <w:rPr>
          <w:color w:val="000000"/>
          <w:spacing w:val="8"/>
        </w:rPr>
      </w:pPr>
      <w:r w:rsidRPr="00A12D6A">
        <w:rPr>
          <w:rFonts w:hint="eastAsia"/>
          <w:color w:val="000000"/>
          <w:spacing w:val="8"/>
        </w:rPr>
        <w:t xml:space="preserve">   2019年2月，国家公安部在扫黑除恶专项斗争中，强调</w:t>
      </w:r>
      <w:r w:rsidRPr="00A12D6A" w:rsidR="00A4222B">
        <w:rPr>
          <w:rFonts w:hint="eastAsia"/>
          <w:color w:val="000000"/>
          <w:spacing w:val="8"/>
        </w:rPr>
        <w:t>将从严打击“套路贷”新型黑恶势力违法犯罪行为。近日，深圳南山区人民检查院批捕了该市首宗以在校学生为犯罪对象的“校园贷”，“套路贷”，21名犯罪嫌疑人被批准逮捕。</w:t>
      </w:r>
    </w:p>
    <w:p w:rsidR="00A12D6A" w:rsidP="00574F0A">
      <w:pPr>
        <w:pStyle w:val="NormalWeb"/>
        <w:shd w:val="clear" w:color="auto" w:fill="FFFFFF"/>
        <w:spacing w:before="0" w:beforeAutospacing="0" w:after="0" w:afterAutospacing="0" w:line="320" w:lineRule="exact"/>
        <w:ind w:firstLine="600" w:firstLineChars="250"/>
        <w:jc w:val="both"/>
        <w:rPr>
          <w:color w:val="000000"/>
          <w:spacing w:val="8"/>
        </w:rPr>
      </w:pPr>
    </w:p>
    <w:p w:rsidR="00A506E1" w:rsidRPr="00A12D6A" w:rsidP="00574F0A">
      <w:pPr>
        <w:pStyle w:val="NormalWeb"/>
        <w:shd w:val="clear" w:color="auto" w:fill="FFFFFF"/>
        <w:spacing w:before="0" w:beforeAutospacing="0" w:after="0" w:afterAutospacing="0" w:line="320" w:lineRule="exact"/>
        <w:ind w:firstLine="600" w:firstLineChars="250"/>
        <w:jc w:val="both"/>
        <w:rPr>
          <w:color w:val="000000"/>
          <w:spacing w:val="8"/>
          <w:u w:val="single"/>
        </w:rPr>
      </w:pPr>
      <w:r w:rsidRPr="00A12D6A">
        <w:rPr>
          <w:rFonts w:hint="eastAsia"/>
          <w:color w:val="000000"/>
          <w:spacing w:val="8"/>
        </w:rPr>
        <w:t>拟题：</w:t>
      </w:r>
      <w:r w:rsidRPr="00A12D6A">
        <w:rPr>
          <w:rFonts w:hint="eastAsia"/>
          <w:color w:val="000000"/>
          <w:spacing w:val="8"/>
          <w:u w:val="single"/>
        </w:rPr>
        <w:t xml:space="preserve">                                                </w:t>
      </w:r>
    </w:p>
    <w:p w:rsidR="005106C7" w:rsidRPr="00A12D6A" w:rsidP="00574F0A">
      <w:pPr>
        <w:pStyle w:val="NormalWeb"/>
        <w:shd w:val="clear" w:color="auto" w:fill="FFFFFF"/>
        <w:spacing w:before="0" w:beforeAutospacing="0" w:after="0" w:afterAutospacing="0" w:line="320" w:lineRule="exact"/>
        <w:jc w:val="both"/>
        <w:rPr>
          <w:color w:val="000000"/>
          <w:spacing w:val="8"/>
        </w:rPr>
      </w:pPr>
    </w:p>
    <w:p w:rsidR="002E02E7" w:rsidRPr="00A12D6A" w:rsidP="00574F0A">
      <w:pPr>
        <w:pStyle w:val="NormalWeb"/>
        <w:shd w:val="clear" w:color="auto" w:fill="FFFFFF"/>
        <w:spacing w:before="0" w:beforeAutospacing="0" w:after="0" w:afterAutospacing="0" w:line="320" w:lineRule="exact"/>
        <w:jc w:val="both"/>
        <w:rPr>
          <w:color w:val="000000"/>
          <w:spacing w:val="8"/>
        </w:rPr>
      </w:pPr>
    </w:p>
    <w:p w:rsidR="002E02E7" w:rsidRPr="00A12D6A" w:rsidP="00574F0A">
      <w:pPr>
        <w:pStyle w:val="NormalWeb"/>
        <w:shd w:val="clear" w:color="auto" w:fill="FFFFFF"/>
        <w:spacing w:before="0" w:beforeAutospacing="0" w:after="0" w:afterAutospacing="0" w:line="320" w:lineRule="exact"/>
        <w:jc w:val="both"/>
        <w:rPr>
          <w:color w:val="000000"/>
          <w:spacing w:val="8"/>
        </w:rPr>
      </w:pPr>
    </w:p>
    <w:p w:rsidR="00A41B44" w:rsidRPr="00A12D6A" w:rsidP="00574F0A">
      <w:pPr>
        <w:pStyle w:val="NormalWeb"/>
        <w:shd w:val="clear" w:color="auto" w:fill="FFFFFF"/>
        <w:spacing w:before="0" w:beforeAutospacing="0" w:after="0" w:afterAutospacing="0" w:line="320" w:lineRule="exact"/>
        <w:jc w:val="both"/>
        <w:rPr>
          <w:color w:val="000000"/>
          <w:spacing w:val="8"/>
        </w:rPr>
      </w:pPr>
    </w:p>
    <w:p w:rsidR="00C20393" w:rsidP="00574F0A">
      <w:pPr>
        <w:pStyle w:val="NormalWeb"/>
        <w:shd w:val="clear" w:color="auto" w:fill="FFFFFF"/>
        <w:spacing w:before="0" w:beforeAutospacing="0" w:after="0" w:afterAutospacing="0" w:line="320" w:lineRule="exact"/>
        <w:jc w:val="both"/>
        <w:rPr>
          <w:color w:val="000000"/>
          <w:spacing w:val="8"/>
        </w:rPr>
      </w:pPr>
    </w:p>
    <w:p w:rsidR="007801E7" w:rsidP="00574F0A">
      <w:pPr>
        <w:pStyle w:val="NormalWeb"/>
        <w:shd w:val="clear" w:color="auto" w:fill="FFFFFF"/>
        <w:spacing w:before="0" w:beforeAutospacing="0" w:after="0" w:afterAutospacing="0" w:line="320" w:lineRule="exact"/>
        <w:jc w:val="both"/>
        <w:rPr>
          <w:color w:val="000000"/>
          <w:spacing w:val="8"/>
        </w:rPr>
      </w:pPr>
    </w:p>
    <w:p w:rsidR="007801E7" w:rsidP="00574F0A">
      <w:pPr>
        <w:pStyle w:val="NormalWeb"/>
        <w:shd w:val="clear" w:color="auto" w:fill="FFFFFF"/>
        <w:spacing w:before="0" w:beforeAutospacing="0" w:after="0" w:afterAutospacing="0" w:line="320" w:lineRule="exact"/>
        <w:jc w:val="both"/>
        <w:rPr>
          <w:rFonts w:hint="eastAsia"/>
          <w:color w:val="000000"/>
          <w:spacing w:val="8"/>
        </w:rPr>
      </w:pPr>
    </w:p>
    <w:p w:rsidR="00574F0A" w:rsidRPr="00A12D6A" w:rsidP="00574F0A">
      <w:pPr>
        <w:pStyle w:val="NormalWeb"/>
        <w:shd w:val="clear" w:color="auto" w:fill="FFFFFF"/>
        <w:spacing w:before="0" w:beforeAutospacing="0" w:after="0" w:afterAutospacing="0" w:line="320" w:lineRule="exact"/>
        <w:jc w:val="both"/>
        <w:rPr>
          <w:ins w:id="0" w:author="Administrator" w:date="2019-12-19T17:26:00Z"/>
          <w:color w:val="000000"/>
          <w:spacing w:val="8"/>
        </w:rPr>
      </w:pPr>
    </w:p>
    <w:p w:rsidR="00B965C3" w:rsidRPr="00A12D6A" w:rsidP="00574F0A">
      <w:pPr>
        <w:pStyle w:val="NormalWeb"/>
        <w:shd w:val="clear" w:color="auto" w:fill="FFFFFF"/>
        <w:spacing w:before="0" w:beforeAutospacing="0" w:after="0" w:afterAutospacing="0" w:line="320" w:lineRule="exact"/>
        <w:jc w:val="both"/>
        <w:rPr>
          <w:rFonts w:ascii="微软雅黑" w:eastAsia="微软雅黑" w:hAnsi="微软雅黑"/>
          <w:color w:val="000000"/>
          <w:spacing w:val="8"/>
        </w:rPr>
      </w:pPr>
      <w:r w:rsidRPr="00A12D6A">
        <w:rPr>
          <w:rFonts w:hint="eastAsia"/>
          <w:color w:val="000000"/>
          <w:spacing w:val="8"/>
        </w:rPr>
        <w:t>25</w:t>
      </w:r>
      <w:r w:rsidRPr="00A12D6A">
        <w:rPr>
          <w:rFonts w:hint="eastAsia"/>
          <w:color w:val="000000"/>
          <w:spacing w:val="8"/>
        </w:rPr>
        <w:t>.中国担当  勇担责任（8分）</w:t>
      </w:r>
    </w:p>
    <w:p w:rsidR="00B965C3" w:rsidRPr="00A12D6A" w:rsidP="00574F0A">
      <w:pPr>
        <w:pStyle w:val="NormalWeb"/>
        <w:shd w:val="clear" w:color="auto" w:fill="FFFFFF"/>
        <w:spacing w:before="0" w:beforeAutospacing="0" w:after="0" w:afterAutospacing="0" w:line="320" w:lineRule="exact"/>
        <w:ind w:firstLine="480" w:firstLineChars="200"/>
        <w:jc w:val="both"/>
        <w:rPr>
          <w:rFonts w:ascii="微软雅黑" w:eastAsia="微软雅黑" w:hAnsi="微软雅黑"/>
          <w:color w:val="000000"/>
          <w:spacing w:val="8"/>
        </w:rPr>
      </w:pPr>
      <w:r w:rsidRPr="00A12D6A">
        <w:rPr>
          <w:rFonts w:hint="eastAsia"/>
          <w:color w:val="000000"/>
          <w:spacing w:val="8"/>
        </w:rPr>
        <w:t>应对气候变化、地区冲突、贫困等共同挑战，中国言出必行。第54届慕尼黑安全会议发布的报告指出，美国退出气候变化《巴黎协定》，中国却推出一项“雄心勃勃的碳交易计划”。从积极参与联合国维和行动，到大规模投资非洲基建，再到“一带一路”倡议联通世界，中国以实际行动为世界和平、安全、发展、繁荣贡献智慧和力量。</w:t>
      </w:r>
    </w:p>
    <w:p w:rsidR="00B965C3" w:rsidRPr="00A12D6A" w:rsidP="00574F0A">
      <w:pPr>
        <w:pStyle w:val="NormalWeb"/>
        <w:shd w:val="clear" w:color="auto" w:fill="FFFFFF"/>
        <w:spacing w:before="0" w:beforeAutospacing="0" w:after="0" w:afterAutospacing="0" w:line="320" w:lineRule="exact"/>
        <w:jc w:val="both"/>
        <w:rPr>
          <w:rFonts w:ascii="微软雅黑" w:eastAsia="微软雅黑" w:hAnsi="微软雅黑"/>
          <w:color w:val="000000"/>
          <w:spacing w:val="8"/>
        </w:rPr>
      </w:pPr>
      <w:r w:rsidRPr="00A12D6A">
        <w:rPr>
          <w:rFonts w:hint="eastAsia"/>
          <w:color w:val="000000"/>
          <w:spacing w:val="8"/>
        </w:rPr>
        <w:t>（1）通过上述材料可以看出我国向世界展示出怎样的形象？（</w:t>
      </w:r>
      <w:r w:rsidR="00A12D6A">
        <w:rPr>
          <w:rFonts w:hint="eastAsia"/>
          <w:color w:val="000000"/>
          <w:spacing w:val="8"/>
        </w:rPr>
        <w:t>2</w:t>
      </w:r>
      <w:r w:rsidRPr="00A12D6A">
        <w:rPr>
          <w:rFonts w:hint="eastAsia"/>
          <w:color w:val="000000"/>
          <w:spacing w:val="8"/>
        </w:rPr>
        <w:t>分）</w:t>
      </w:r>
    </w:p>
    <w:p w:rsidR="00B965C3" w:rsidRPr="00A12D6A" w:rsidP="00574F0A">
      <w:pPr>
        <w:pStyle w:val="NormalWeb"/>
        <w:shd w:val="clear" w:color="auto" w:fill="FFFFFF"/>
        <w:spacing w:before="0" w:beforeAutospacing="0" w:after="0" w:afterAutospacing="0" w:line="320" w:lineRule="exact"/>
        <w:jc w:val="both"/>
        <w:rPr>
          <w:rFonts w:ascii="微软雅黑" w:eastAsia="微软雅黑" w:hAnsi="微软雅黑"/>
          <w:color w:val="000000"/>
          <w:spacing w:val="8"/>
        </w:rPr>
      </w:pPr>
      <w:r w:rsidRPr="00A12D6A">
        <w:rPr>
          <w:rFonts w:hint="eastAsia"/>
          <w:color w:val="000000"/>
          <w:spacing w:val="8"/>
        </w:rPr>
        <w:t> </w:t>
      </w:r>
    </w:p>
    <w:p w:rsidR="00F8010C" w:rsidRPr="00A12D6A" w:rsidP="00574F0A">
      <w:pPr>
        <w:pStyle w:val="NormalWeb"/>
        <w:shd w:val="clear" w:color="auto" w:fill="FFFFFF"/>
        <w:spacing w:before="0" w:beforeAutospacing="0" w:after="0" w:afterAutospacing="0" w:line="320" w:lineRule="exact"/>
        <w:jc w:val="both"/>
        <w:rPr>
          <w:color w:val="000000"/>
          <w:spacing w:val="8"/>
        </w:rPr>
      </w:pPr>
      <w:r w:rsidRPr="00A12D6A">
        <w:rPr>
          <w:rFonts w:hint="eastAsia"/>
          <w:color w:val="000000"/>
          <w:spacing w:val="8"/>
        </w:rPr>
        <w:t> </w:t>
      </w:r>
    </w:p>
    <w:p w:rsidR="00F8010C" w:rsidRPr="00A12D6A" w:rsidP="00574F0A">
      <w:pPr>
        <w:pStyle w:val="NormalWeb"/>
        <w:shd w:val="clear" w:color="auto" w:fill="FFFFFF"/>
        <w:spacing w:before="0" w:beforeAutospacing="0" w:after="0" w:afterAutospacing="0" w:line="320" w:lineRule="exact"/>
        <w:jc w:val="both"/>
        <w:rPr>
          <w:rFonts w:ascii="微软雅黑" w:eastAsia="微软雅黑" w:hAnsi="微软雅黑"/>
          <w:color w:val="000000"/>
          <w:spacing w:val="8"/>
        </w:rPr>
      </w:pPr>
    </w:p>
    <w:p w:rsidR="00B965C3" w:rsidP="00574F0A">
      <w:pPr>
        <w:pStyle w:val="NormalWeb"/>
        <w:shd w:val="clear" w:color="auto" w:fill="FFFFFF"/>
        <w:spacing w:before="0" w:beforeAutospacing="0" w:after="0" w:afterAutospacing="0" w:line="320" w:lineRule="exact"/>
        <w:jc w:val="both"/>
        <w:rPr>
          <w:rFonts w:hint="eastAsia"/>
          <w:color w:val="000000"/>
          <w:spacing w:val="8"/>
        </w:rPr>
      </w:pPr>
      <w:r w:rsidRPr="00A12D6A">
        <w:rPr>
          <w:rFonts w:hint="eastAsia"/>
          <w:color w:val="000000"/>
          <w:spacing w:val="8"/>
        </w:rPr>
        <w:t>（2）根据上述材料，谈谈你对中国担当的认识。（</w:t>
      </w:r>
      <w:r w:rsidR="00574F0A">
        <w:rPr>
          <w:rFonts w:hint="eastAsia"/>
          <w:color w:val="000000"/>
          <w:spacing w:val="8"/>
        </w:rPr>
        <w:t>4</w:t>
      </w:r>
      <w:r w:rsidRPr="00A12D6A">
        <w:rPr>
          <w:rFonts w:hint="eastAsia"/>
          <w:color w:val="000000"/>
          <w:spacing w:val="8"/>
        </w:rPr>
        <w:t>分）</w:t>
      </w:r>
    </w:p>
    <w:p w:rsidR="00574F0A" w:rsidP="00574F0A">
      <w:pPr>
        <w:pStyle w:val="NormalWeb"/>
        <w:shd w:val="clear" w:color="auto" w:fill="FFFFFF"/>
        <w:spacing w:before="0" w:beforeAutospacing="0" w:after="0" w:afterAutospacing="0" w:line="320" w:lineRule="exact"/>
        <w:jc w:val="both"/>
        <w:rPr>
          <w:rFonts w:hint="eastAsia"/>
          <w:color w:val="000000"/>
          <w:spacing w:val="8"/>
        </w:rPr>
      </w:pPr>
    </w:p>
    <w:p w:rsidR="00574F0A" w:rsidP="00574F0A">
      <w:pPr>
        <w:pStyle w:val="NormalWeb"/>
        <w:shd w:val="clear" w:color="auto" w:fill="FFFFFF"/>
        <w:spacing w:before="0" w:beforeAutospacing="0" w:after="0" w:afterAutospacing="0" w:line="320" w:lineRule="exact"/>
        <w:jc w:val="both"/>
        <w:rPr>
          <w:rFonts w:hint="eastAsia"/>
          <w:color w:val="000000"/>
          <w:spacing w:val="8"/>
        </w:rPr>
      </w:pPr>
    </w:p>
    <w:p w:rsidR="00574F0A" w:rsidP="00574F0A">
      <w:pPr>
        <w:pStyle w:val="NormalWeb"/>
        <w:shd w:val="clear" w:color="auto" w:fill="FFFFFF"/>
        <w:spacing w:before="0" w:beforeAutospacing="0" w:after="0" w:afterAutospacing="0" w:line="320" w:lineRule="exact"/>
        <w:jc w:val="both"/>
        <w:rPr>
          <w:rFonts w:hint="eastAsia"/>
          <w:color w:val="000000"/>
          <w:spacing w:val="8"/>
        </w:rPr>
      </w:pPr>
    </w:p>
    <w:p w:rsidR="00574F0A" w:rsidP="00574F0A">
      <w:pPr>
        <w:pStyle w:val="NormalWeb"/>
        <w:shd w:val="clear" w:color="auto" w:fill="FFFFFF"/>
        <w:spacing w:before="0" w:beforeAutospacing="0" w:after="0" w:afterAutospacing="0" w:line="320" w:lineRule="exact"/>
        <w:jc w:val="both"/>
        <w:rPr>
          <w:rFonts w:hint="eastAsia"/>
          <w:color w:val="000000"/>
          <w:spacing w:val="8"/>
        </w:rPr>
      </w:pPr>
    </w:p>
    <w:p w:rsidR="00574F0A" w:rsidRPr="00A12D6A" w:rsidP="00574F0A">
      <w:pPr>
        <w:pStyle w:val="NormalWeb"/>
        <w:shd w:val="clear" w:color="auto" w:fill="FFFFFF"/>
        <w:spacing w:before="0" w:beforeAutospacing="0" w:after="0" w:afterAutospacing="0" w:line="320" w:lineRule="exact"/>
        <w:jc w:val="both"/>
        <w:rPr>
          <w:color w:val="000000"/>
          <w:spacing w:val="8"/>
        </w:rPr>
      </w:pPr>
      <w:r>
        <w:rPr>
          <w:rFonts w:hint="eastAsia"/>
          <w:color w:val="000000"/>
          <w:spacing w:val="8"/>
        </w:rPr>
        <w:t>（3）走出国门，走向未来，我们如何做文明有礼的中国人？</w:t>
      </w:r>
    </w:p>
    <w:p w:rsidR="005106C7" w:rsidRPr="00A12D6A" w:rsidP="00574F0A">
      <w:pPr>
        <w:pStyle w:val="NormalWeb"/>
        <w:shd w:val="clear" w:color="auto" w:fill="FFFFFF"/>
        <w:spacing w:before="0" w:beforeAutospacing="0" w:after="0" w:afterAutospacing="0" w:line="320" w:lineRule="exact"/>
        <w:jc w:val="both"/>
        <w:rPr>
          <w:rFonts w:ascii="微软雅黑" w:eastAsia="微软雅黑" w:hAnsi="微软雅黑"/>
          <w:color w:val="000000"/>
          <w:spacing w:val="8"/>
        </w:rPr>
      </w:pPr>
    </w:p>
    <w:sectPr w:rsidSect="00574F0A">
      <w:pgSz w:w="22113" w:h="15309" w:orient="landscape" w:code="281"/>
      <w:pgMar w:top="1775" w:right="1814" w:bottom="1775" w:left="567" w:header="851" w:footer="992" w:gutter="0"/>
      <w:cols w:num="2"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965C3"/>
    <w:rsid w:val="00011526"/>
    <w:rsid w:val="000A58B0"/>
    <w:rsid w:val="00112772"/>
    <w:rsid w:val="001A396E"/>
    <w:rsid w:val="001B2E1F"/>
    <w:rsid w:val="001D6BCF"/>
    <w:rsid w:val="00206D82"/>
    <w:rsid w:val="002576E7"/>
    <w:rsid w:val="00281B35"/>
    <w:rsid w:val="002E02E7"/>
    <w:rsid w:val="00301EC6"/>
    <w:rsid w:val="00365D29"/>
    <w:rsid w:val="003A5FAC"/>
    <w:rsid w:val="003C7F94"/>
    <w:rsid w:val="00486920"/>
    <w:rsid w:val="004E039C"/>
    <w:rsid w:val="005106C7"/>
    <w:rsid w:val="00555505"/>
    <w:rsid w:val="00574F0A"/>
    <w:rsid w:val="006C59EF"/>
    <w:rsid w:val="0071756B"/>
    <w:rsid w:val="007637DC"/>
    <w:rsid w:val="007801E7"/>
    <w:rsid w:val="007F3EBA"/>
    <w:rsid w:val="0084351C"/>
    <w:rsid w:val="008B6861"/>
    <w:rsid w:val="009258C4"/>
    <w:rsid w:val="0096011B"/>
    <w:rsid w:val="009C3AAD"/>
    <w:rsid w:val="009E0E0D"/>
    <w:rsid w:val="00A12D6A"/>
    <w:rsid w:val="00A41B44"/>
    <w:rsid w:val="00A4222B"/>
    <w:rsid w:val="00A506E1"/>
    <w:rsid w:val="00AD7618"/>
    <w:rsid w:val="00B57378"/>
    <w:rsid w:val="00B965C3"/>
    <w:rsid w:val="00BC1068"/>
    <w:rsid w:val="00BD49DB"/>
    <w:rsid w:val="00C20393"/>
    <w:rsid w:val="00C81384"/>
    <w:rsid w:val="00C97733"/>
    <w:rsid w:val="00CD4837"/>
    <w:rsid w:val="00D25030"/>
    <w:rsid w:val="00DB0081"/>
    <w:rsid w:val="00DB4A7B"/>
    <w:rsid w:val="00DC36DC"/>
    <w:rsid w:val="00E5050E"/>
    <w:rsid w:val="00E71E3A"/>
    <w:rsid w:val="00E72342"/>
    <w:rsid w:val="00F0356B"/>
    <w:rsid w:val="00F31EA2"/>
    <w:rsid w:val="00F71721"/>
    <w:rsid w:val="00F8010C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A7B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965C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Strong">
    <w:name w:val="Strong"/>
    <w:basedOn w:val="DefaultParagraphFont"/>
    <w:uiPriority w:val="22"/>
    <w:qFormat/>
    <w:rsid w:val="00B965C3"/>
    <w:rPr>
      <w:b/>
      <w:bCs/>
    </w:rPr>
  </w:style>
  <w:style w:type="paragraph" w:styleId="Header">
    <w:name w:val="header"/>
    <w:basedOn w:val="Normal"/>
    <w:link w:val="Char"/>
    <w:uiPriority w:val="99"/>
    <w:semiHidden/>
    <w:unhideWhenUsed/>
    <w:rsid w:val="00DB00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sid w:val="00DB0081"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rsid w:val="00DB00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sid w:val="00DB0081"/>
    <w:rPr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C81384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C81384"/>
    <w:rPr>
      <w:sz w:val="18"/>
      <w:szCs w:val="18"/>
    </w:rPr>
  </w:style>
  <w:style w:type="paragraph" w:styleId="Revision">
    <w:name w:val="Revision"/>
    <w:hidden/>
    <w:uiPriority w:val="99"/>
    <w:semiHidden/>
    <w:rsid w:val="001127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561</Words>
  <Characters>3201</Characters>
  <Application>Microsoft Office Word</Application>
  <DocSecurity>0</DocSecurity>
  <Lines>26</Lines>
  <Paragraphs>7</Paragraphs>
  <ScaleCrop>false</ScaleCrop>
  <Company>Sky123.Org</Company>
  <LinksUpToDate>false</LinksUpToDate>
  <CharactersWithSpaces>3755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25</cp:revision>
  <cp:lastPrinted>2019-12-23T01:58:00Z</cp:lastPrinted>
  <dcterms:created xsi:type="dcterms:W3CDTF">2019-12-17T03:18:00Z</dcterms:created>
  <dcterms:modified xsi:type="dcterms:W3CDTF">2019-12-23T01:59:00Z</dcterms:modified>
</cp:coreProperties>
</file>