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7pt;margin-top:870pt;margin-left:84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</w:p>
    <w:p>
      <w:pPr>
        <w:jc w:val="center"/>
        <w:textAlignment w:val="center"/>
        <w:rPr>
          <w:rFonts w:ascii="Times New Roman" w:eastAsia="Times New Roman" w:hAnsi="Times New Roman" w:cs="Times New Roman" w:hint="eastAsia"/>
          <w:b/>
          <w:sz w:val="32"/>
        </w:rPr>
      </w:pPr>
      <w:r>
        <w:rPr>
          <w:rFonts w:ascii="Times New Roman" w:eastAsia="Times New Roman" w:hAnsi="Times New Roman" w:cs="Times New Roman" w:hint="eastAsia"/>
          <w:b/>
          <w:sz w:val="32"/>
        </w:rPr>
        <w:t>2020届九年级中考化学全真模拟试卷（11）</w:t>
      </w:r>
    </w:p>
    <w:p>
      <w:pPr>
        <w:jc w:val="center"/>
        <w:textAlignment w:val="center"/>
      </w:pP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017"/>
        <w:gridCol w:w="1018"/>
        <w:gridCol w:w="1018"/>
        <w:gridCol w:w="1018"/>
        <w:gridCol w:w="1018"/>
        <w:gridCol w:w="152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题号</w:t>
            </w:r>
          </w:p>
        </w:tc>
        <w:tc>
          <w:tcPr/>
          <w:p>
            <w:pPr>
              <w:jc w:val="center"/>
              <w:textAlignment w:val="center"/>
            </w:pPr>
            <w:r>
              <w:t>一</w:t>
            </w:r>
          </w:p>
        </w:tc>
        <w:tc>
          <w:tcPr/>
          <w:p>
            <w:pPr>
              <w:jc w:val="center"/>
              <w:textAlignment w:val="center"/>
            </w:pPr>
            <w:r>
              <w:t>二</w:t>
            </w:r>
          </w:p>
        </w:tc>
        <w:tc>
          <w:tcPr/>
          <w:p>
            <w:pPr>
              <w:jc w:val="center"/>
              <w:textAlignment w:val="center"/>
            </w:pPr>
            <w:r>
              <w:t>三</w:t>
            </w:r>
          </w:p>
        </w:tc>
        <w:tc>
          <w:tcPr/>
          <w:p>
            <w:pPr>
              <w:jc w:val="center"/>
              <w:textAlignment w:val="center"/>
            </w:pPr>
            <w:r>
              <w:t>四</w:t>
            </w:r>
          </w:p>
        </w:tc>
        <w:tc>
          <w:tcPr/>
          <w:p>
            <w:pPr>
              <w:jc w:val="center"/>
              <w:textAlignment w:val="center"/>
            </w:pPr>
            <w:r>
              <w:t>五</w:t>
            </w:r>
          </w:p>
        </w:tc>
        <w:tc>
          <w:tcPr/>
          <w:p>
            <w:pPr>
              <w:jc w:val="center"/>
              <w:textAlignment w:val="center"/>
            </w:pPr>
            <w:r>
              <w:t>总分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得分</w:t>
            </w: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</w:tr>
    </w:tbl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d1cefff0-bd8f-414e-b884-b14c272b3f"/>
      <w:r>
        <w:rPr>
          <w:rFonts w:ascii="宋体" w:eastAsia="宋体" w:hAnsi="宋体" w:cs="宋体"/>
          <w:kern w:val="0"/>
          <w:szCs w:val="21"/>
        </w:rPr>
        <w:t>下图所示活动体现了我国古代劳动人民的勤劳和智慧。其中涉及化学变化的是</w:t>
      </w:r>
      <m:oMath>
        <m:r>
          <m:rPr>
            <m:sty m:val="p"/>
          </m:rPr>
          <m:t>(    )</m:t>
        </m:r>
        <w:bookmarkEnd w:id="0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织布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96.75pt;height:75.75pt" coordsize="21600,21600" filled="f"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耕田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125.25pt;height:82.5pt" coordsize="21600,21600" filled="f">
            <v:imagedata r:id="rId8" o:title=""/>
            <o:lock v:ext="edit" aspectratio="t"/>
            <w10:anchorlock/>
          </v:shape>
        </w:pic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生火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92.25pt;height:82.5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灌溉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100.5pt;height:84pt" coordsize="21600,21600" filled="f">
            <v:imagedata r:id="rId10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5472600a-0711-48f5-b689-ef3834355e"/>
      <w:r>
        <w:rPr>
          <w:rFonts w:ascii="宋体" w:eastAsia="宋体" w:hAnsi="宋体" w:cs="宋体"/>
          <w:kern w:val="0"/>
          <w:szCs w:val="21"/>
        </w:rPr>
        <w:t>“氧气在通常状况下是无色无味的气体”这句话描述的是</w:t>
      </w:r>
      <m:oMath>
        <m:r>
          <m:rPr>
            <m:sty m:val="p"/>
          </m:rPr>
          <m:t>(    )</m:t>
        </m:r>
      </m:oMath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物理变化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化学变化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物理性质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化学性质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b4c9e4a0-c23d-42ab-b26b-2e0785d82c"/>
      <w:r>
        <w:rPr>
          <w:rFonts w:ascii="宋体" w:eastAsia="宋体" w:hAnsi="宋体" w:cs="宋体"/>
          <w:kern w:val="0"/>
          <w:szCs w:val="21"/>
        </w:rPr>
        <w:t>下列实验操作中，不正确的是</w:t>
      </w:r>
      <m:oMath>
        <m:r>
          <m:rPr>
            <m:sty m:val="p"/>
          </m:rPr>
          <m:t>(    )</m:t>
        </m:r>
        <w:bookmarkEnd w:id="2"/>
      </m:oMath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width:61.5pt;height:57.75pt" coordsize="21600,21600" filled="f">
            <v:imagedata r:id="rId11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加热液体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width:103.5pt;height:33.75pt" coordsize="21600,21600" filled="f"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固体药品的取用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width:86.25pt;height:77.25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倾倒液体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width:48pt;height:84.75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量筒读数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aef6ae63-f774-49d5-a3f6-871b4d2941"/>
      <w:r>
        <w:rPr>
          <w:rFonts w:ascii="宋体" w:eastAsia="宋体" w:hAnsi="宋体" w:cs="宋体"/>
          <w:kern w:val="0"/>
          <w:szCs w:val="21"/>
        </w:rPr>
        <w:t>下列属于化合反应的是</w:t>
      </w:r>
      <m:oMath>
        <m:r>
          <m:rPr>
            <m:sty m:val="p"/>
          </m:rPr>
          <m:t>(    )</m:t>
        </m:r>
      </m:oMath>
      <w:bookmarkEnd w:id="3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+HCl=N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Cl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2NaHC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  △  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N</m:t>
        </m:r>
        <m:sSub>
          <m:e>
            <m:r>
              <m:rPr>
                <m:sty m:val="p"/>
              </m:rPr>
              <m:t>a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+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O+C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+2KI=2KCl+</m:t>
        </m:r>
        <m:sSub>
          <m:e>
            <m:r>
              <m:rPr>
                <m:sty m:val="p"/>
              </m:rPr>
              <m:t>I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MgC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+2NaOH=2NaCl+Mg(OH</m:t>
        </m:r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↓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2bae79ab-0ab6-4a26-a798-db7c024a98"/>
      <w:r>
        <w:rPr>
          <w:rFonts w:ascii="宋体" w:eastAsia="宋体" w:hAnsi="宋体" w:cs="宋体"/>
          <w:kern w:val="0"/>
          <w:szCs w:val="21"/>
        </w:rPr>
        <w:t>在下列五种物质中，会对空气造成污染的是</w:t>
      </w:r>
      <m:oMath>
        <m:r>
          <m:rPr>
            <m:sty m:val="p"/>
          </m:rPr>
          <m:t>(    )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汽车排出尾气形成的烟雾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石油化工厂排出的废气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天然水蒸发成水蒸气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植物光合作用放出的气体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m:t>⑤</m:t>
        </m:r>
      </m:oMath>
      <w:r>
        <w:rPr>
          <w:rFonts w:ascii="宋体" w:eastAsia="宋体" w:hAnsi="宋体" w:cs="宋体"/>
          <w:kern w:val="0"/>
          <w:szCs w:val="21"/>
        </w:rPr>
        <w:t>煤燃烧产生的烟尘．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②④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①②⑤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③⑤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①③④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5" w:name="topic 3ff14f1b-7ca8-4638-b90c-c68bf6ac02"/>
      <w:r>
        <w:rPr>
          <w:rFonts w:ascii="宋体" w:eastAsia="宋体" w:hAnsi="宋体" w:cs="宋体"/>
          <w:kern w:val="0"/>
          <w:szCs w:val="21"/>
        </w:rPr>
        <w:t>证明一瓶气体是氧气的最好方法是</w:t>
      </w:r>
      <m:oMath>
        <m:r>
          <m:rPr>
            <m:sty m:val="p"/>
          </m:rPr>
          <m:t>(    )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燃着的木条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干冷的烧杯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带火星的木条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澄清的石灰水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da92d123-814f-4f13-9256-35ef1c5036"/>
      <w:r>
        <w:rPr>
          <w:rFonts w:ascii="宋体" w:eastAsia="宋体" w:hAnsi="宋体" w:cs="宋体"/>
          <w:kern w:val="0"/>
          <w:szCs w:val="21"/>
        </w:rPr>
        <w:t>下列化学推理中正确的是</w:t>
      </w:r>
      <m:oMath>
        <m:r>
          <m:rPr>
            <m:sty m:val="p"/>
          </m:rPr>
          <m:t>(    )</m:t>
        </m:r>
        <w:bookmarkEnd w:id="6"/>
      </m:oMath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水由液体变为气态体积增大，说明水分子体积增大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湿衣服在夏天比冬天容易晾干，说明水分子的运动速度随着温度升高而加快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物质混合后总质量等于它们的质量之和，所以混合总体积也等于它们体积之和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分子由原子构成，所以分子大，原子小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1bdd8756-cc61-4db2-a064-db81354018"/>
      <w:r>
        <w:rPr>
          <w:rFonts w:ascii="宋体" w:eastAsia="宋体" w:hAnsi="宋体" w:cs="宋体"/>
          <w:kern w:val="0"/>
          <w:szCs w:val="21"/>
        </w:rPr>
        <w:t>下列有关实验现象的描述正确的是</w:t>
      </w:r>
      <w:bookmarkEnd w:id="7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硫在空气中燃烧，发出蓝紫色火焰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红磷在空气中燃烧，产生白色烟雾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把打磨过的铝丝放入硫酸铜溶液中，铝表面出现红色物质，溶液由蓝色变为无色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电解水实验中，分别与正、负极相连的玻璃管内收集到的气体体积比为</w:t>
      </w:r>
      <m:oMath>
        <m:r>
          <m:rPr>
            <m:sty m:val="p"/>
          </m:rPr>
          <m:t>2︰1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8" w:name="topic db4dd8be-3404-4159-a594-3758e5480e"/>
      <w:r>
        <w:rPr>
          <w:rFonts w:ascii="宋体" w:eastAsia="宋体" w:hAnsi="宋体" w:cs="宋体"/>
          <w:kern w:val="0"/>
          <w:szCs w:val="21"/>
        </w:rPr>
        <w:t>如图所示，描述该实验所产生的现象是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34" type="#_x0000_t75" style="width:120.75pt;height:80.25pt;margin-top:0;margin-left:0;mso-height-relative:page;mso-position-horizontal:right;mso-width-relative:page;mso-wrap-distance-bottom:0;mso-wrap-distance-left:9pt;mso-wrap-distance-right:9pt;mso-wrap-distance-top:0;position:absolute;z-index:251659264" coordsize="21600,21600" filled="f">
            <v:imagedata r:id="rId15" o:title=""/>
            <o:lock v:ext="edit" aspectratio="t"/>
            <w10:wrap type="square" side="left"/>
          </v:shape>
        </w:pic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产生大量的白色烟雾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烧杯中的水进入到集气瓶一半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放出大量的热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集气瓶因高温而炸裂</w:t>
      </w:r>
      <w:r>
        <w:br/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42c20ed0-bd19-4473-ad01-fc919deb9e"/>
      <w:r>
        <w:rPr>
          <w:rFonts w:ascii="宋体" w:eastAsia="宋体" w:hAnsi="宋体" w:cs="宋体"/>
          <w:kern w:val="0"/>
          <w:szCs w:val="21"/>
        </w:rPr>
        <w:t>下列实验现象描述正确的是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红磷燃烧产生大量的白雾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铁丝在空气中燃烧，火星四射，生成黑色固体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硫在氧气中燃烧，产生淡蓝色火焰，生成有刺激性气味的气体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过氧化氢溶液中滴加硫酸铜溶液会有大量气泡生成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黑体" w:eastAsia="黑体" w:hAnsi="黑体" w:cs="黑体" w:hint="eastAsia"/>
          <w:b w:val="0"/>
          <w:sz w:val="21"/>
          <w:lang w:val="en-US" w:eastAsia="zh-CN"/>
        </w:rPr>
        <w:t>10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6aa07881-70d2-47d9-9559-91e4cff03e"/>
      <w:r>
        <w:rPr>
          <w:rFonts w:ascii="宋体" w:eastAsia="宋体" w:hAnsi="宋体" w:cs="宋体"/>
          <w:kern w:val="0"/>
          <w:szCs w:val="21"/>
        </w:rPr>
        <w:t>写出实现下列变化的文字表达式，并指出其所属基本反应类型．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一种银白色金属在空气中剧烈燃烧，发出耀眼的白光，生成一种白色固体；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基本反应类型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给一种无色液体通直流电，放出一种可支持燃烧的气体；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基本反应类型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铁丝在氧气中燃烧．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基本反应类型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jc w:val="left"/>
        <w:textAlignment w:val="center"/>
      </w:pPr>
      <w:bookmarkStart w:id="11" w:name="topic 5e52d392-dd41-484a-a02c-775d6a2200"/>
      <w:r>
        <w:rPr>
          <w:rFonts w:ascii="宋体" w:eastAsia="宋体" w:hAnsi="宋体" w:cs="宋体"/>
          <w:kern w:val="0"/>
          <w:szCs w:val="21"/>
        </w:rPr>
        <w:t>在下列短文中的括号里填上其相应的变化或性质：</w:t>
      </w:r>
      <m:oMath>
        <m:r>
          <m:rPr>
            <m:sty m:val="p"/>
          </m:rPr>
          <m:t>A.</m:t>
        </m:r>
      </m:oMath>
      <w:r>
        <w:rPr>
          <w:rFonts w:ascii="宋体" w:eastAsia="宋体" w:hAnsi="宋体" w:cs="宋体"/>
          <w:kern w:val="0"/>
          <w:szCs w:val="21"/>
        </w:rPr>
        <w:t>物理变化；</w:t>
      </w:r>
      <m:oMath>
        <m:r>
          <m:rPr>
            <m:sty m:val="p"/>
          </m:rPr>
          <m:t>B.</m:t>
        </m:r>
      </m:oMath>
      <w:r>
        <w:rPr>
          <w:rFonts w:ascii="宋体" w:eastAsia="宋体" w:hAnsi="宋体" w:cs="宋体"/>
          <w:kern w:val="0"/>
          <w:szCs w:val="21"/>
        </w:rPr>
        <w:t>化学变化；</w:t>
      </w:r>
      <m:oMath>
        <m:r>
          <m:rPr>
            <m:sty m:val="p"/>
          </m:rPr>
          <m:t>C.</m:t>
        </m:r>
      </m:oMath>
      <w:r>
        <w:rPr>
          <w:rFonts w:ascii="宋体" w:eastAsia="宋体" w:hAnsi="宋体" w:cs="宋体"/>
          <w:kern w:val="0"/>
          <w:szCs w:val="21"/>
        </w:rPr>
        <w:t>物理性质；</w:t>
      </w:r>
      <m:oMath>
        <m:r>
          <m:rPr>
            <m:sty m:val="p"/>
          </m:rPr>
          <m:t>D.</m:t>
        </m:r>
      </m:oMath>
      <w:r>
        <w:rPr>
          <w:rFonts w:ascii="宋体" w:eastAsia="宋体" w:hAnsi="宋体" w:cs="宋体"/>
          <w:kern w:val="0"/>
          <w:szCs w:val="21"/>
        </w:rPr>
        <w:t>化学性质。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硫是一种淡黄色固体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，把块状硫粉碎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，将燃烧匙内的硫粉加热，硫粉熔化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，继续加热，硫的蒸气被点燃，发出浅蓝色火焰，生成一种无色有刺激性气味的气体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，这说明了硫具有可燃性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1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三、推断题（本大题共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2" w:name="topic 03c1684f-e453-43ad-9298-cb2a91d83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4" o:spid="_x0000_s1035" type="#_x0000_t75" style="width:102.75pt;height:76.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0288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为初中化学常见的物质，它们之间存在如图所示的转化关系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在一定条件下均能一步实现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组成元素相同，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是一种最常用的溶剂，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为气体单质，则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的化学式为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组成元素相同，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为黑色固体单质，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为可燃性气体化合物，则</w:t>
      </w:r>
      <m:oMath>
        <m:r>
          <m:rPr>
            <m:sty m:val="p"/>
          </m:rPr>
          <m:t>B→C</m:t>
        </m:r>
      </m:oMath>
      <w:r>
        <w:rPr>
          <w:rFonts w:ascii="宋体" w:eastAsia="宋体" w:hAnsi="宋体" w:cs="宋体"/>
          <w:kern w:val="0"/>
          <w:szCs w:val="21"/>
        </w:rPr>
        <w:t>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分别为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NaCl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NaN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a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三种溶液中的一种，则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溶液。</w:t>
      </w:r>
      <w:bookmarkEnd w:id="12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四、简答题（本大题共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黑体" w:eastAsia="黑体" w:hAnsi="黑体" w:cs="黑体" w:hint="eastAsia"/>
          <w:b w:val="0"/>
          <w:sz w:val="21"/>
          <w:lang w:val="en-US" w:eastAsia="zh-CN"/>
        </w:rPr>
        <w:t>35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e1f7a850-c0fa-45ef-96d0-7a5b99921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3" o:spid="_x0000_s1036" type="#_x0000_t75" style="width:73.5pt;height:82.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1312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实验室现有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50mL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100mL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250mL</w:t>
      </w:r>
      <w:r>
        <w:rPr>
          <w:rFonts w:ascii="宋体" w:eastAsia="宋体" w:hAnsi="宋体" w:cs="宋体"/>
          <w:kern w:val="0"/>
          <w:szCs w:val="21"/>
        </w:rPr>
        <w:t>三种规格的量筒．某同学欲量取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30mL</w:t>
      </w:r>
      <w:r>
        <w:rPr>
          <w:rFonts w:ascii="宋体" w:eastAsia="宋体" w:hAnsi="宋体" w:cs="宋体"/>
          <w:kern w:val="0"/>
          <w:szCs w:val="21"/>
        </w:rPr>
        <w:t>的液体，他应该选用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mL</w:t>
      </w:r>
      <w:r>
        <w:rPr>
          <w:rFonts w:ascii="宋体" w:eastAsia="宋体" w:hAnsi="宋体" w:cs="宋体"/>
          <w:kern w:val="0"/>
          <w:szCs w:val="21"/>
        </w:rPr>
        <w:t>的量筒；在读取数值时，该同学选取了三个观察位置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如图所示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，其中能正确读出量筒内液体体积的是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填字母，下同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，读数比实际数值偏低的是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42af8ed2-d070-4351-b57d-4550899e29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2017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月，国务院总理李克强在政府工作报告中强调：“坚决打好蓝天保卫战”山西省积极行动，落实整改措施，省城太原首先通过以下三种方式缓解空气污染初见成效。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width:323.25pt;height:96.7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为了使空气更新，天空更蓝，你作为环保小卫士，认为推广使用上述方式的好处是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任选一项回答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空气污染严重损害人体健康，影响作物生长，破坏生态平衡引起空气污染的有害气体种类很多，请举一例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用化学式表示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你认为改善空气质量的措施正确的是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推广使用新能源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加强企业排污管理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雾霾多发天气，实行私家车限号出行。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5154ecf4-631e-4aa3-a41a-23e2a7a4de"/>
      <w:r>
        <w:rPr>
          <w:rFonts w:ascii="宋体" w:eastAsia="宋体" w:hAnsi="宋体" w:cs="宋体"/>
          <w:kern w:val="0"/>
          <w:szCs w:val="21"/>
        </w:rPr>
        <w:t>为探究空气的组成，小明用下图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所示装置进行实验．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width:326.25pt;height:158.2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实验时，取下橡胶塞，点燃红磷后迅速伸入集气瓶中并旋紧橡胶塞，这时看到的现象是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，该反应的符号表达式为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小明又设计了如上图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所示的改进装置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提示：白磷和红磷的燃烧现象相同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，其优点是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只需写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点</w:t>
      </w:r>
      <m:oMath>
        <m:r>
          <m:rPr>
            <m:sty m:val="p"/>
          </m:rPr>
          <m:t>).</m:t>
        </m:r>
      </m:oMath>
      <w:r>
        <w:rPr>
          <w:rFonts w:ascii="宋体" w:eastAsia="宋体" w:hAnsi="宋体" w:cs="宋体"/>
          <w:kern w:val="0"/>
          <w:szCs w:val="21"/>
        </w:rPr>
        <w:t>从理论上分析，玻璃管内液面最终将上升至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处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”、“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”、“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”或“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，但实测结果液面往往偏低，其可能原因是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写出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条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从课本镁条燃烧实验小明得到启发，于是他用镁代替红磷，点燃后迅速伸入集气瓶，实验完毕，冷却后进入集气瓶中水的体积远大于总容积的</w:t>
      </w:r>
      <m:oMath>
        <m:f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.</m:t>
        </m:r>
      </m:oMath>
      <w:r>
        <w:rPr>
          <w:rFonts w:ascii="宋体" w:eastAsia="宋体" w:hAnsi="宋体" w:cs="宋体"/>
          <w:kern w:val="0"/>
          <w:szCs w:val="21"/>
        </w:rPr>
        <w:t>如果装置气密性良好，则可能原因是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五、探究题（本大题共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</w:t>
      </w:r>
      <w:bookmarkStart w:id="16" w:name="_GoBack"/>
      <w:bookmarkEnd w:id="16"/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请结合下列实验装置，回答问题。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width:4in;height:92.25pt" coordsize="21600,21600" filled="f">
            <v:imagedata r:id="rId20" o:title=""/>
            <o:lock v:ext="edit" aspectratio="t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写出仪器的名称：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加热氯酸钾和二氧化锰的混合物制取氧气，该反应的化学方程式为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</w:t>
      </w:r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用石灰石和稀盐酸制取并收集二氧化碳，选用的装置为</w:t>
      </w:r>
      <w:r>
        <w:rPr>
          <w:rFonts w:ascii="Times New Roman" w:eastAsia="Times New Roman" w:hAnsi="Times New Roman" w:cs="Times New Roman"/>
          <w:kern w:val="0"/>
          <w:szCs w:val="21"/>
        </w:rPr>
        <w:t>______________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填字母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与集气瓶配套使用的玻璃片一般一面为光滑面，另一面为磨砂面，收集气体时用玻璃片的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填“光滑面”或“磨砂面”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盖好集气瓶。</w:t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7" w:name="topic 6badc5f5-99cb-46ce-9c31-5a530bff02"/>
      <w:r>
        <w:rPr>
          <w:rFonts w:ascii="宋体" w:eastAsia="宋体" w:hAnsi="宋体" w:cs="宋体"/>
          <w:kern w:val="0"/>
          <w:szCs w:val="21"/>
        </w:rPr>
        <w:t>类似于二氧化锰的催化作用，于是对氧化铜进行以下探究。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【猜想】</w:t>
      </w:r>
      <w:r>
        <w:rPr>
          <w:rFonts w:ascii="MS UI Gothic" w:eastAsia="MS UI Gothic" w:hAnsi="MS UI Gothic" w:cs="MS UI Gothic"/>
          <w:kern w:val="0"/>
          <w:szCs w:val="21"/>
        </w:rPr>
        <w:t>Ⅰ</w:t>
      </w:r>
      <w:r>
        <w:rPr>
          <w:rFonts w:ascii="宋体" w:eastAsia="宋体" w:hAnsi="宋体" w:cs="宋体"/>
          <w:kern w:val="0"/>
          <w:szCs w:val="21"/>
        </w:rPr>
        <w:t>、氧化铜不是催化剂、也不参与反应，反应前后质量和化学性质不变；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宋体" w:eastAsia="宋体" w:hAnsi="宋体" w:cs="宋体"/>
          <w:kern w:val="0"/>
          <w:szCs w:val="21"/>
        </w:rPr>
        <w:t>、氧化铜参与反应产生氧气，反应前后质量和化学性质发生了改变；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MS UI Gothic" w:eastAsia="MS UI Gothic" w:hAnsi="MS UI Gothic" w:cs="MS UI Gothic"/>
          <w:kern w:val="0"/>
          <w:szCs w:val="21"/>
        </w:rPr>
        <w:t>Ⅲ</w:t>
      </w:r>
      <w:r>
        <w:rPr>
          <w:rFonts w:ascii="宋体" w:eastAsia="宋体" w:hAnsi="宋体" w:cs="宋体"/>
          <w:kern w:val="0"/>
          <w:szCs w:val="21"/>
        </w:rPr>
        <w:t>、氧化铜是反应的催化剂，反应前后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【实验】用天平称量</w:t>
      </w:r>
      <m:oMath>
        <m:r>
          <m:rPr>
            <m:sty m:val="p"/>
          </m:rPr>
          <m:t>0.2g</m:t>
        </m:r>
      </m:oMath>
      <w:r>
        <w:rPr>
          <w:rFonts w:ascii="宋体" w:eastAsia="宋体" w:hAnsi="宋体" w:cs="宋体"/>
          <w:kern w:val="0"/>
          <w:szCs w:val="21"/>
        </w:rPr>
        <w:t>氧化铜</w:t>
      </w:r>
      <m:oMath>
        <m:r>
          <m:rPr>
            <m:sty m:val="p"/>
          </m:rPr>
          <m:t>(CuO)</m:t>
        </m:r>
      </m:oMath>
      <w:r>
        <w:rPr>
          <w:rFonts w:ascii="宋体" w:eastAsia="宋体" w:hAnsi="宋体" w:cs="宋体"/>
          <w:kern w:val="0"/>
          <w:szCs w:val="21"/>
        </w:rPr>
        <w:t>，取</w:t>
      </w:r>
      <m:oMath>
        <m:r>
          <m:rPr>
            <m:sty m:val="p"/>
          </m:rPr>
          <m:t>5mL5%</m:t>
        </m:r>
      </m:oMath>
      <w:r>
        <w:rPr>
          <w:rFonts w:ascii="宋体" w:eastAsia="宋体" w:hAnsi="宋体" w:cs="宋体"/>
          <w:kern w:val="0"/>
          <w:szCs w:val="21"/>
        </w:rPr>
        <w:t>的过氧化氢溶液于试管中，进行实验：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width:399.75pt;height:95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填写下表：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9"/>
        <w:gridCol w:w="1189"/>
        <w:gridCol w:w="1969"/>
        <w:gridCol w:w="2369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步骤</w:t>
            </w:r>
            <m:oMath>
              <m:r>
                <m:rPr>
                  <m:sty m:val="p"/>
                </m:rPr>
                <m:t>③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14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步骤</w:t>
            </w:r>
            <m:oMath>
              <m:r>
                <m:rPr>
                  <m:sty m:val="p"/>
                </m:rPr>
                <m:t>⑥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结果</w:t>
            </w:r>
          </w:p>
        </w:tc>
        <w:tc>
          <w:tcPr>
            <w:tcW w:w="24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步骤</w:t>
            </w:r>
            <m:oMath>
              <m:r>
                <m:rPr>
                  <m:sty m:val="p"/>
                </m:rPr>
                <m:t>⑦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22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结论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带火星的木条复燃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溶液中有气泡，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猜想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Ⅰ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、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Ⅱ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不成立；猜想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Ⅲ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成立。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步骤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的目的是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7"/>
      <w:r>
        <w:rPr>
          <w:rFonts w:ascii="Times New Roman" w:eastAsia="Times New Roman" w:hAnsi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ind w:left="420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本题考查了物理变化和化学变化的判别，难度不大。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判断物理变化和化学变化的依据是：是否有新物质生成。有新物质生成的变化叫化学变化，没有新物质生成的变化叫物理变化。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织布没有新物质生成，属于物理变化，故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不符合题意；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eastAsia="宋体" w:hAnsi="宋体" w:cs="宋体"/>
          <w:kern w:val="0"/>
          <w:szCs w:val="21"/>
        </w:rPr>
        <w:t>耕田没有新物质生成，属于物理变化，故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不符合题意；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eastAsia="宋体" w:hAnsi="宋体" w:cs="宋体"/>
          <w:kern w:val="0"/>
          <w:szCs w:val="21"/>
        </w:rPr>
        <w:t>生火中燃烧有新物质生成，属于化学变化，故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eastAsia="宋体" w:hAnsi="宋体" w:cs="宋体"/>
          <w:kern w:val="0"/>
          <w:szCs w:val="21"/>
        </w:rPr>
        <w:t>灌溉没有新物质生成，属于物理变化，故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不符合题意。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本题考查氧气的物理性质。熟练掌握氧气的物理性质是解决本题的关健，属于基础知识的考查，难度较小。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根据氧气的物理性质“氧气在通常状况下是无色无味的气体，</w:t>
      </w:r>
      <w:del w:id="18">
        <w:r>
          <w:rPr>
            <w:rFonts w:ascii="宋体" w:eastAsia="宋体" w:hAnsi="宋体" w:cs="宋体"/>
            <w:strike/>
            <w:kern w:val="0"/>
            <w:szCs w:val="21"/>
          </w:rPr>
          <w:delText>氧</w:delText>
        </w:r>
      </w:del>
      <w:r>
        <w:rPr>
          <w:rFonts w:ascii="宋体" w:eastAsia="宋体" w:hAnsi="宋体" w:cs="宋体"/>
          <w:kern w:val="0"/>
          <w:szCs w:val="21"/>
        </w:rPr>
        <w:t>气不易溶于水，在标准状况下氧气的密度为</w:t>
      </w:r>
      <m:oMath>
        <m:r>
          <m:rPr>
            <m:sty m:val="p"/>
          </m:rPr>
          <m:t>1.429g/L</m:t>
        </m:r>
      </m:oMath>
      <w:r>
        <w:rPr>
          <w:rFonts w:ascii="宋体" w:eastAsia="宋体" w:hAnsi="宋体" w:cs="宋体"/>
          <w:kern w:val="0"/>
          <w:szCs w:val="21"/>
        </w:rPr>
        <w:t>，比空气重”可知这句话是描述氧气的物理性质。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、给试管中的液体加热，取用的液体的用量不能超过试管容积的三分之一，要外焰加热，试管夹夹在中上部，故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、将固体粉末状药品放入试管中的操作为：将试管横放，用药匙或纸槽将药品送到试管底部，竖起后轻弹，故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、向试管中倾倒液体时瓶塞倒放、标签向着手心、试管倾斜、试管口与试剂瓶口紧挨着、缓慢倒入，故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、取用一定量的液体一般用量筒，量筒必须平放，读数时视线与凹液面的最低点保持水平，故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、根据给液体加热时一般要注意：液体不得超过试管容积的三分之一进行分析；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、根据固体药品取用的正确操作方法进行分析；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、根据液体药品的取用方法进行分析；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、根据量筒读数时视线要与凹液面的最低处保持水平进行分析．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本题难度不大，熟悉各种仪器的用途及使用注意事项、掌握常见化学实验基本操作的注意事项是解答此类试题的关键．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+HCl=N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Cl</m:t>
        </m:r>
      </m:oMath>
      <w:r>
        <w:rPr>
          <w:rFonts w:ascii="宋体" w:eastAsia="宋体" w:hAnsi="宋体" w:cs="宋体"/>
          <w:kern w:val="0"/>
          <w:szCs w:val="21"/>
        </w:rPr>
        <w:t>，该反应符合“多变一”的特征，属于化合反应，故选项正确。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2NaHC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  △  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N</m:t>
        </m:r>
        <m:sSub>
          <m:e>
            <m:r>
              <m:rPr>
                <m:sty m:val="p"/>
              </m:rPr>
              <m:t>a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+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O+C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</m:t>
        </m:r>
      </m:oMath>
      <w:r>
        <w:rPr>
          <w:rFonts w:ascii="宋体" w:eastAsia="宋体" w:hAnsi="宋体" w:cs="宋体"/>
          <w:kern w:val="0"/>
          <w:szCs w:val="21"/>
        </w:rPr>
        <w:t>，该反应符合“一变多”的特征，属于分解反应，故选项错误。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+2KI=2KCl+</m:t>
        </m:r>
        <m:sSub>
          <m:e>
            <m:r>
              <m:rPr>
                <m:sty m:val="p"/>
              </m:rPr>
              <m:t>I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，该反应的生成物是两种，不符合“多变一”的特征，不属于化合反应，故选项错误。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MgC</m:t>
        </m:r>
        <m:sSub>
          <m:e>
            <m:r>
              <m:rPr>
                <m:sty m:val="p"/>
              </m:rPr>
              <m:t>l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+2NaOH=2NaCl+Mg(OH</m:t>
        </m:r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↓</m:t>
        </m:r>
      </m:oMath>
      <w:r>
        <w:rPr>
          <w:rFonts w:ascii="宋体" w:eastAsia="宋体" w:hAnsi="宋体" w:cs="宋体"/>
          <w:kern w:val="0"/>
          <w:szCs w:val="21"/>
        </w:rPr>
        <w:t>，该反应的生成物是两种，不符合“多变一”的特征，不属于化合反应，故选项错误。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化合反应：两种或两种以上物质反应后生成一种物质的反应，其特点可总结为“多变一”，据此进行分析判断．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本题难度不大，掌握化合反应的特征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“多变一”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是正确解答本题的关键．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分析空气污染的途径和汽车排放的尾气、石油化工厂排出的废气、天然水蒸发成水蒸气、植物光合作用放出的气体、煤燃烧产生的烟尘的成分分析。熟记空气污染的途径，知道如何才能防止空气污染，要从身边的小事做起，为净化我们的空气而出力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汽车排气形成的烟雾中含有烟尘和有害气体；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石油化工厂排出的废气含有有毒物；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空气中的水蒸气对人体无害；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植物进行光合作用放出的气体是氧气对人体无害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⑤</m:t>
        </m:r>
      </m:oMath>
      <w:r>
        <w:rPr>
          <w:rFonts w:ascii="宋体" w:eastAsia="宋体" w:hAnsi="宋体" w:cs="宋体"/>
          <w:kern w:val="0"/>
          <w:szCs w:val="21"/>
        </w:rPr>
        <w:t>煤燃烧产生的烟尘是可吸入颗粒物。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综合以上分析可知，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B </w:t>
      </w:r>
      <w:r>
        <w:rPr>
          <w:rFonts w:ascii="宋体" w:eastAsia="宋体" w:hAnsi="宋体" w:cs="宋体"/>
          <w:kern w:val="0"/>
          <w:szCs w:val="21"/>
        </w:rPr>
        <w:t>正确。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解：氧气是一种助燃性气体，能够使带火星的木条复燃；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氧气是一种助燃性气体，能够使带火星的木条复燃．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鉴别一种气体是否是氧气，需要根据氧气的特性：能够使带火星的木条复燃．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本题主要考查分子、原子的知识，根据分子、原子的性质进行分析。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水由液体变为气态体积增大，说明水分子间隔增大，故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eastAsia="宋体" w:hAnsi="宋体" w:cs="宋体"/>
          <w:kern w:val="0"/>
          <w:szCs w:val="21"/>
        </w:rPr>
        <w:t>湿衣服在夏天比冬天容易晾干，说明水分子的运动速度随着温度升高而加快，因为温度越高，分子运动速率越快，故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eastAsia="宋体" w:hAnsi="宋体" w:cs="宋体"/>
          <w:kern w:val="0"/>
          <w:szCs w:val="21"/>
        </w:rPr>
        <w:t>物质混合后总质量等于它们的质量之和，但混合总体积小于它们体积之和，因为分子间有间隔，故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eastAsia="宋体" w:hAnsi="宋体" w:cs="宋体"/>
          <w:kern w:val="0"/>
          <w:szCs w:val="21"/>
        </w:rPr>
        <w:t>虽然分子由原子构成，但由于分子、原子的种类不同，分子不一定比原子大，故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根据已有的物质发生化学反应的现象进行分析解答即可。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掌握物质反应的现象是正确解答本题的关键。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硫在空气中燃烧，发出淡蓝色火焰，故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eastAsia="宋体" w:hAnsi="宋体" w:cs="宋体"/>
          <w:kern w:val="0"/>
          <w:szCs w:val="21"/>
        </w:rPr>
        <w:t>红磷在空气中燃烧，产生白烟，不是雾，故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eastAsia="宋体" w:hAnsi="宋体" w:cs="宋体"/>
          <w:kern w:val="0"/>
          <w:szCs w:val="21"/>
        </w:rPr>
        <w:t>把打磨过的铝丝放入硫酸铜溶液中，铝和硫酸铜反应生成了硫酸铝和铜，故会出现铝表面出现红色物质，溶液由蓝色变为无色的现象，故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eastAsia="宋体" w:hAnsi="宋体" w:cs="宋体"/>
          <w:kern w:val="0"/>
          <w:szCs w:val="21"/>
        </w:rPr>
        <w:t>电解水实验中，正、负极两端玻璃管内收集到的气体体积比为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本题考查空气中氧气含量的测定，会描述实验现象，注意红磷燃烧产生大量白烟而不是白色烟雾。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红磷燃烧产生大量白烟，不是白色烟雾，故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eastAsia="宋体" w:hAnsi="宋体" w:cs="宋体"/>
          <w:kern w:val="0"/>
          <w:szCs w:val="21"/>
        </w:rPr>
        <w:t>烧杯中的水进入集气瓶内空气体积的约</w:t>
      </w:r>
      <m:oMath>
        <m:f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，故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eastAsia="宋体" w:hAnsi="宋体" w:cs="宋体"/>
          <w:kern w:val="0"/>
          <w:szCs w:val="21"/>
        </w:rPr>
        <w:t>红磷燃烧放出大量的热，故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eastAsia="宋体" w:hAnsi="宋体" w:cs="宋体"/>
          <w:kern w:val="0"/>
          <w:szCs w:val="21"/>
        </w:rPr>
        <w:t>集气瓶不会因高温而炸裂，故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错误。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根据各物质燃烧现象分析；根据过氧化氢分解产生氧气分析解答即可。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红磷燃烧产生大量的白烟，不是白雾，故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eastAsia="宋体" w:hAnsi="宋体" w:cs="宋体"/>
          <w:kern w:val="0"/>
          <w:szCs w:val="21"/>
        </w:rPr>
        <w:t>铁丝在空气中不能燃烧，故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eastAsia="宋体" w:hAnsi="宋体" w:cs="宋体"/>
          <w:kern w:val="0"/>
          <w:szCs w:val="21"/>
        </w:rPr>
        <w:t>硫在氧气中燃烧，产生蓝紫色火焰，生成有刺激性气味的气体，故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eastAsia="宋体" w:hAnsi="宋体" w:cs="宋体"/>
          <w:kern w:val="0"/>
          <w:szCs w:val="21"/>
        </w:rPr>
        <w:t>硫酸铜可以做过氧化氢分解的催化剂，所以过氧化氢溶液中滴加硫酸铜溶液会有大量气泡生成，故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正确。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镁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氧化镁；化合反应；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水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通电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氢气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氧气；分解反应；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铁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四氧化三铁；化合反应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首先根据反应原理找出反应物、生成物、反应条件，根据文字表达式的书写方法、步骤进行书写；再根据反应特征确定反应类型．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本题难度不大，考查学生根据反应原理书写文字表达式、判定反应类型的能力，掌握文字表达式的书写方法即可正确解答本题．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镁是一种银白色金属，在氧气中燃烧生成氧化镁，反应的文字表达式为：镁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氧化镁；该反应符合“多变一”的特征，属于化合反应．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水是一种无色液体，在通电条件下分解生成氢气和氧气，反应的文字表达式为：水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通电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氢气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氧气；该反应符合“一变多”的特征，属于分解反应．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铁在氧气中燃烧生成四氧化三铁，反应的文字表达式为：铁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四氧化三铁；该反应符合“多变一”的特征，属于化合反应．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故答案为；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镁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氧化镁；化合反应；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水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通电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氢气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氧气；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铁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四氧化三铁；化合反应．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硫是一种淡黄色固体，属于物理性质；把块状硫粉碎属于物理变化；将燃烧匙内的硫粉加热，硫粉熔化，属于物理变化；继续加热，硫的蒸气被点燃，发出浅蓝色火焰，生成一种无色有刺激性气味的气体，属于化学变化；硫具有可燃性属于化学性质；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有新物质生成的变化叫化学变化，没有新物质生成的变化叫物理变化。物质在化学变化中表现出来的性质叫化学性质，物质不需要发生化学变化就表现出来的性质，叫物理性质；化学变化的特征是：有新物质生成。判断物理变化和化学变化的依据是：是否有新物质生成；变化是指正在发生的过程，性质是物质表现出来的特性，一般加上能或不能、易或不易等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考点考查了物理性质、化学性质、物理变化和化学变化的区别，基础性比较强，只要抓住关键点：变化是指正在发生的过程，性质是物质表现出来的特性，问题就很容易解决。本考点主要出现在选择题和填空题中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+C</m:t>
        </m:r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 高温 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2CO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NaN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为初中化学常见的物质，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组成元素相同，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是一种最常用的溶剂，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为气体单质，过氧化氢分解会生成水和氧气，水通电会生成氧气，所以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是水，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是过氧化氢溶液，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是氧气，经过验证，推导正确，所以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</w:t>
      </w:r>
      <m:oMath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组成元素相同，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为黑色固体单质，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为可燃性气体化合物，所以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是碳，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是一氧化碳，二氧化碳和碳高温会生成一氧化碳，所以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是二氧化碳，经过验证，推导正确，所以</w:t>
      </w:r>
      <m:oMath>
        <m:r>
          <m:rPr>
            <m:sty m:val="p"/>
          </m:rPr>
          <m:t>B→C</m:t>
        </m:r>
      </m:oMath>
      <w:r>
        <w:rPr>
          <w:rFonts w:ascii="宋体" w:eastAsia="宋体" w:hAnsi="宋体" w:cs="宋体"/>
          <w:kern w:val="0"/>
          <w:szCs w:val="21"/>
        </w:rPr>
        <w:t>的反应是二氧化碳和碳高温生成一氧化碳，化学方程式为：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+C</m:t>
        </m:r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 高温 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2CO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分别为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NaCl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NaN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a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三种溶液中的一种，氯化钠和硝酸银会生成氯化钠，硫酸钠会转化成氯化钠和硝酸钠，所以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是硫酸钠，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是氯化钠，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是硝酸钠，经过验证，推导正确，所以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>
          <m:rPr>
            <m:sty m:val="p"/>
          </m:rPr>
          <m:t>NaN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溶液。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rPr>
            <m:sty m:val="p"/>
          </m:rPr>
          <m:t>(1)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+C</m:t>
        </m:r>
        <m:f>
          <m:num>
            <m:limUpp>
              <m:e>
                <m:r>
                  <m:rPr>
                    <m:sty m:val="p"/>
                  </m:rPr>
                  <m:t>−</m:t>
                </m:r>
              </m:e>
              <m:lim>
                <m:r>
                  <m:rPr>
                    <m:sty m:val="p"/>
                  </m:rPr>
                  <m:t> 高温 </m:t>
                </m:r>
              </m:lim>
            </m:limUpp>
          </m:num>
          <m:den>
            <m:r>
              <m:rPr>
                <m:sty m:val="p"/>
              </m:rPr>
              <m:t> </m:t>
            </m:r>
          </m:den>
        </m:f>
        <m:r>
          <m:rPr>
            <m:sty m:val="p"/>
          </m:rPr>
          <m:t>2CO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(3)NaN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或硝酸钠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为初中化学常见的物质，若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组成元素相同，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是一种最常用的溶剂，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为气体单质，过氧化氢分解会生成水和氧气，水通电会生成氧气，所以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是水，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是过氧化氢溶液，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是氧气；若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组成元素相同，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为黑色固体单质，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为可燃性气体化合物，所以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是碳，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是一氧化碳，二氧化碳和碳高温会生成一氧化碳，所以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是二氧化碳；若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分别为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NaCl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NaN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a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三种溶液中的一种，氯化钠和硝酸银会生成硝酸钠，硫酸钠会转化成氯化钠和硝酸钠，所以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是硫酸钠，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是氯化钠，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是硝酸钠，然后将推出的物质进行验证即可。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在解此类题时，首先将题中有特征的物质推出，然后结合推出的物质和题中的转化关系推导剩余的物质，最后将推出的各种物质代入转化关系中进行验证即可。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用量筒量取液体时，应选用比量取液体体积数略大且能一次量出的量筒，这样可以减小误差，所以应该用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50mL</w:t>
      </w:r>
      <w:r>
        <w:rPr>
          <w:rFonts w:ascii="宋体" w:eastAsia="宋体" w:hAnsi="宋体" w:cs="宋体"/>
          <w:kern w:val="0"/>
          <w:szCs w:val="21"/>
        </w:rPr>
        <w:t>的量筒。视线要与量筒内液体的凹液面最低处保持水平，这样读出的体积数最接近真实值。俯视量筒内液体凹液面的最低处读数时，读出的数在平视读数的上方。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量筒的使用是中考热点之一，量筒操作错误时会出现“俯大仰小”，即俯视读数，数值比实际体积大，反之，则小。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因为用量筒量取液体时，应选用比量取液体体积数略大且能一次量出的量筒，所以量取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30mL</w:t>
      </w:r>
      <w:r>
        <w:rPr>
          <w:rFonts w:ascii="宋体" w:eastAsia="宋体" w:hAnsi="宋体" w:cs="宋体"/>
          <w:kern w:val="0"/>
          <w:szCs w:val="21"/>
        </w:rPr>
        <w:t>的液体，应用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50mL</w:t>
      </w:r>
      <w:r>
        <w:rPr>
          <w:rFonts w:ascii="宋体" w:eastAsia="宋体" w:hAnsi="宋体" w:cs="宋体"/>
          <w:kern w:val="0"/>
          <w:szCs w:val="21"/>
        </w:rPr>
        <w:t>的量筒；视线与量筒内液体的凹液面最低处保持水平，这样读出的体积数最接近真实值，仰视凹液面的最低处读数时，读出的数比实际值偏小；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减少空气污染，净化空气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abc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使用电动出租车可减少空气污染，净化空气；垃圾清扫车可净化环境；喷水雾汽车可减少空气中的尘埃。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故答案为：减少空气污染，净化空气。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从世界范围看，造成空气污染的有害气体主要是一氧化碳、二氧化硫、二氧化氮等。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(3)a</m:t>
        </m:r>
      </m:oMath>
      <w:r>
        <w:rPr>
          <w:rFonts w:ascii="宋体" w:eastAsia="宋体" w:hAnsi="宋体" w:cs="宋体"/>
          <w:kern w:val="0"/>
          <w:szCs w:val="21"/>
        </w:rPr>
        <w:t>推广使用新能源，可减少污染，改善空气质量，正确；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加强企业排污管理，可减少污染，改善空气质量，正确；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雾霾多发天气，实行私家车限号出行，可减少污染，改善空气质量，正确；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使用电动出租车可减少空气污染，净化空气；垃圾清扫车可净化环境；喷水雾汽车可减少空气中的尘埃。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根据造成空气污染的有害气体的种类进行分析判断即可。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根据改善空气污染的措施分析。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环保问题是人们关注的热点，也是中考的热点，了解空气污染原因、污染物的种类即可正确解答本题。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红磷继续燃烧，产生大量白烟；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alt="P+O _{2} \underrightarrow{{\rm 点燃}} P _{2} O _{5}" style="width:79.5pt;height:17.25pt" coordsize="21600,21600" filled="f">
            <v:imagedata r:id="rId22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操作简单；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；红磷的量不足；由于反应放热，导致温度过高，气体膨胀；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镁能与空气中的其他气体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如氮气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反应。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红磷燃烧会生成五氧化二磷固体颗粒，所以观察到的现象为：红磷继续燃烧，产生大量白烟；该反应的符号表达式为：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alt="P+O _{2} \underrightarrow{{\rm 点燃}} P _{2} O _{5}" style="width:79.5pt;height:17.25pt" coordsize="21600,21600" filled="f">
            <v:imagedata r:id="rId22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改进的实验可通过铜丝传导热量，使玻璃管中的铜丝引燃红磷，操作比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简单；氧气占空气体积的五分之一，所以从理论上液面会上升到刻度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处；若液面偏低，可能是红磷太少或是由于反应放热，导致温度过高，气体膨胀；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由于镁条即能与氧气反应又能与氮气反应，因此消耗的气体体积应大于五分之一；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红磷继续燃烧，产生大量白烟；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alt="P+O _{2} \underrightarrow{{\rm 点燃}} P _{2} O _{5}" style="width:79.5pt;height:17.25pt" coordsize="21600,21600" filled="f">
            <v:imagedata r:id="rId22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操作简单；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；红磷的量不足；由于反应放热，导致温度过高，气体膨胀；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镁能与空气中的其他气体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如氮气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反应。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本题的关键是利用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中集气瓶和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玻璃管上的刻度来测定空气中氧气的含量，首先应让集气瓶和玻璃管充满空气，再根据红磷与氧气反应来观察空气体积的变化．同时运用了压强的知识，内部气体减少，液体会在外界大气压的作用下沿导管进入瓶中或玻璃管中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该实验是点燃红磷后要迅速塞好瓶塞，易出现误差，一定会出现红磷在瓶外燃烧的过程．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改进后的实验避免了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中出现的问题，操作简单，也不会出现红磷在瓶外燃烧的过程．若出现液面偏低，应是红磷不足或是反应后温度过高，气体受热膨胀．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镁条既能与氧气反应又能与氮气反应，所以消耗的气体比只有氧气要多．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本题对照原来的装置，通过改进的装置对空气中氧气含量的测定进行了考查，较新颖．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试管</w:t>
      </w:r>
      <w:r>
        <w:rPr>
          <w:rFonts w:ascii="宋体" w:eastAsia="宋体" w:hAnsi="宋体" w:cs="宋体"/>
          <w:kern w:val="0"/>
          <w:szCs w:val="21"/>
        </w:rPr>
        <w:br/>
      </w:r>
      <m:oMathPara>
        <m:oMath>
          <m:r>
            <m:rPr>
              <m:sty m:val="p"/>
            </m:rPr>
            <m:t>(2)2KCl</m:t>
          </m:r>
          <m:sSub>
            <m:e>
              <m:r>
                <m:rPr>
                  <m:sty m:val="p"/>
                </m:rPr>
                <m:t>O</m:t>
              </m:r>
            </m:e>
            <m:sub>
              <m:r>
                <m:rPr>
                  <m:sty m:val="p"/>
                </m:rPr>
                <m:t>3</m:t>
              </m:r>
            </m:sub>
          </m:sSub>
          <m:limLow>
            <m:e>
              <m:limUpp>
                <m:e>
                  <m:r>
                    <m:rPr>
                      <m:sty m:val="p"/>
                    </m:rPr>
                    <m:t>=</m:t>
                  </m:r>
                </m:e>
                <m:lim>
                  <m:r>
                    <m:rPr>
                      <m:sty m:val="p"/>
                    </m:rPr>
                    <m:t>Mn</m:t>
                  </m:r>
                  <m:sSub>
                    <m:e>
                      <m:r>
                        <m:rPr>
                          <m:sty m:val="p"/>
                        </m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m:t>2</m:t>
                      </m:r>
                    </m:sub>
                  </m:sSub>
                </m:lim>
              </m:limUpp>
            </m:e>
            <m:lim>
              <m:r>
                <m:rPr>
                  <m:sty m:val="p"/>
                </m:rPr>
                <m:t>Δ</m:t>
              </m:r>
            </m:lim>
          </m:limLow>
          <m:r>
            <m:rPr>
              <m:sty m:val="p"/>
            </m:rPr>
            <m:t>2KCl+3</m:t>
          </m:r>
          <m:sSub>
            <m:e>
              <m:r>
                <m:rPr>
                  <m:sty m:val="p"/>
                </m:rPr>
                <m:t>O</m:t>
              </m:r>
            </m:e>
            <m:sub>
              <m:r>
                <m:rPr>
                  <m:sty m:val="p"/>
                </m:rPr>
                <m:t>2</m:t>
              </m:r>
            </m:sub>
          </m:sSub>
          <m:r>
            <m:rPr>
              <m:sty m:val="p"/>
            </m:rPr>
            <m:t>↑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m:t>(3)BD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磨砂面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本题难度不大，是中考的重要考点之一，熟练掌握实验室中制取气体的反应原理、发生装置和收集装置的选择依据等是正确解答本题的关键。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仪器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是试管；故填：试管；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氯酸钾在加热、二氧化锰的催化作用下生成氯化钾和氧气，反应的化学方程式为：</w:t>
      </w:r>
      <m:oMath>
        <m:r>
          <m:rPr>
            <m:sty m:val="p"/>
          </m:rPr>
          <m:t>2KCl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limLow>
          <m:e>
            <m:limUpp>
              <m:e>
                <m:r>
                  <m:rPr>
                    <m:sty m:val="p"/>
                  </m:rPr>
                  <m:t>=</m:t>
                </m:r>
              </m:e>
              <m:lim>
                <m:r>
                  <m:rPr>
                    <m:sty m:val="p"/>
                  </m:rPr>
                  <m:t>Mn</m:t>
                </m:r>
                <m:sSub>
                  <m:e>
                    <m:r>
                      <m:rPr>
                        <m:sty m:val="p"/>
                      </m:rPr>
                      <m:t>O</m:t>
                    </m:r>
                  </m:e>
                  <m:sub>
                    <m:r>
                      <m:rPr>
                        <m:sty m:val="p"/>
                      </m:rPr>
                      <m:t>2</m:t>
                    </m:r>
                  </m:sub>
                </m:sSub>
              </m:lim>
            </m:limUpp>
          </m:e>
          <m:lim>
            <m:r>
              <m:rPr>
                <m:sty m:val="p"/>
              </m:rPr>
              <m:t>Δ</m:t>
            </m:r>
          </m:lim>
        </m:limLow>
        <m:r>
          <m:rPr>
            <m:sty m:val="p"/>
          </m:rPr>
          <m:t>2KCl+3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故填：</w:t>
      </w:r>
      <m:oMath>
        <m:r>
          <m:rPr>
            <m:sty m:val="p"/>
          </m:rPr>
          <m:t>2KCl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  <m:limLow>
          <m:e>
            <m:limUpp>
              <m:e>
                <m:r>
                  <m:rPr>
                    <m:sty m:val="p"/>
                  </m:rPr>
                  <m:t>=</m:t>
                </m:r>
              </m:e>
              <m:lim>
                <m:r>
                  <m:rPr>
                    <m:sty m:val="p"/>
                  </m:rPr>
                  <m:t>Mn</m:t>
                </m:r>
                <m:sSub>
                  <m:e>
                    <m:r>
                      <m:rPr>
                        <m:sty m:val="p"/>
                      </m:rPr>
                      <m:t>O</m:t>
                    </m:r>
                  </m:e>
                  <m:sub>
                    <m:r>
                      <m:rPr>
                        <m:sty m:val="p"/>
                      </m:rPr>
                      <m:t>2</m:t>
                    </m:r>
                  </m:sub>
                </m:sSub>
              </m:lim>
            </m:limUpp>
          </m:e>
          <m:lim>
            <m:r>
              <m:rPr>
                <m:sty m:val="p"/>
              </m:rPr>
              <m:t>Δ</m:t>
            </m:r>
          </m:lim>
        </m:limLow>
        <m:r>
          <m:rPr>
            <m:sty m:val="p"/>
          </m:rPr>
          <m:t>2KCl+3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↑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实验室中制取二氧化碳常用石灰石和稀盐酸反应来制取，属于固液常温型，所以应该选择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装置来制取二氧化碳气体；二氧化碳密度比空气大，能溶于水，应用向上排空气法收集，所以应该选择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装置来收集二氧化碳，故填：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磨砂处理是让化学器具之间的接触面接合更紧的一种方法，收集气体时应用玻璃片的磨砂面盖好集气瓶。故填：磨砂面。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【猜想】质量和化学性质不变；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【实验】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有气泡产生；称量的氧化铜的质量仍为</w:t>
      </w:r>
      <m:oMath>
        <m:r>
          <m:rPr>
            <m:sty m:val="p"/>
          </m:rPr>
          <m:t>0.2g</m:t>
        </m:r>
      </m:oMath>
      <w:r>
        <w:rPr>
          <w:rFonts w:ascii="宋体" w:eastAsia="宋体" w:hAnsi="宋体" w:cs="宋体"/>
          <w:kern w:val="0"/>
          <w:szCs w:val="21"/>
        </w:rPr>
        <w:t>；带火星的木条复燃；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与步骤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对照</w:t>
      </w:r>
      <w:r>
        <w:rPr>
          <w:rFonts w:ascii="宋体" w:eastAsia="宋体" w:hAnsi="宋体" w:cs="宋体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  <w:r>
        <w:rPr>
          <w:rFonts w:ascii="宋体" w:eastAsia="宋体" w:hAnsi="宋体" w:cs="宋体"/>
          <w:kern w:val="0"/>
          <w:szCs w:val="21"/>
        </w:rPr>
        <w:t>【分析】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本题考查物质性质的探究实验，侧重考查催化剂的性质，难度一般。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【解答】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【猜想】催化剂的特点是“一变，两不变”，即反应速率变，质量和化学性质不变。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【实验】</w:t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氧化铜对过氧化氢的分解有催化作用，能加快其分解速率生成氧气的速率，故步骤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中的现象是有气泡产生，带火星的木条复燃；催化剂的特点是“一变，两不变”，反应前后其质量不变，所以步骤</w:t>
      </w:r>
      <m:oMath>
        <m:r>
          <m:rPr>
            <m:sty m:val="p"/>
          </m:rPr>
          <m:t>⑥</m:t>
        </m:r>
      </m:oMath>
      <w:r>
        <w:rPr>
          <w:rFonts w:ascii="宋体" w:eastAsia="宋体" w:hAnsi="宋体" w:cs="宋体"/>
          <w:kern w:val="0"/>
          <w:szCs w:val="21"/>
        </w:rPr>
        <w:t>中称量的氧化铜的质量仍为</w:t>
      </w:r>
      <m:oMath>
        <m:r>
          <m:rPr>
            <m:sty m:val="p"/>
          </m:rPr>
          <m:t>0.2g</m:t>
        </m:r>
      </m:oMath>
      <w:r>
        <w:rPr>
          <w:rFonts w:ascii="宋体" w:eastAsia="宋体" w:hAnsi="宋体" w:cs="宋体"/>
          <w:kern w:val="0"/>
          <w:szCs w:val="21"/>
        </w:rPr>
        <w:t>；催化剂的特点是“一变，两不变”，其中反应速率改变，这里是加快，所以</w:t>
      </w:r>
      <m:oMath>
        <m:r>
          <m:rPr>
            <m:sty m:val="p"/>
          </m:rPr>
          <m:t>⑦</m:t>
        </m:r>
      </m:oMath>
      <w:r>
        <w:rPr>
          <w:rFonts w:ascii="宋体" w:eastAsia="宋体" w:hAnsi="宋体" w:cs="宋体"/>
          <w:kern w:val="0"/>
          <w:szCs w:val="21"/>
        </w:rPr>
        <w:t>的现象是溶液中有气泡放出，带火星的木条复燃。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为了看氧化铜是否能改变反应的速率，要通过加入氧化铜与不加氧化铜的现象进行对比，才能得出科学合理的结论。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故答案为：【猜想】质量和化学性质不变；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【实验】</w:t>
      </w:r>
      <m:oMath>
        <m:r>
          <m:rPr>
            <m:sty m:val="p"/>
          </m:rPr>
          <m:t>(1)</m:t>
        </m:r>
      </m:oMath>
    </w:p>
    <w:tbl>
      <w:tblPr>
        <w:tblStyle w:val="edittable"/>
        <w:tblW w:w="0" w:type="auto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9"/>
        <w:gridCol w:w="2383"/>
        <w:gridCol w:w="1859"/>
        <w:gridCol w:w="1825"/>
      </w:tblGrid>
      <w:tr>
        <w:tblPrEx>
          <w:tblW w:w="0" w:type="auto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W w:w="0" w:type="auto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有气泡产生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称量的氧化铜的质量仍为</w:t>
            </w:r>
            <m:oMath>
              <m:r>
                <m:rPr>
                  <m:sty m:val="p"/>
                </m:rPr>
                <m:t>0.2g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带火星的木条复燃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与步骤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对照。</w:t>
      </w:r>
      <w:r>
        <w:rPr>
          <w:rFonts w:ascii="宋体" w:eastAsia="宋体" w:hAnsi="宋体" w:cs="宋体"/>
          <w:kern w:val="0"/>
          <w:szCs w:val="21"/>
        </w:rPr>
        <w:br/>
      </w:r>
    </w:p>
    <w:sectPr>
      <w:footerReference w:type="even" r:id="rId23"/>
      <w:footerReference w:type="default" r:id="rId24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608C193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64"/>
    <customShpInfo spid="_x0000_s1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开心果</cp:lastModifiedBy>
  <cp:revision>264</cp:revision>
  <dcterms:created xsi:type="dcterms:W3CDTF">2011-01-13T09:46:00Z</dcterms:created>
  <dcterms:modified xsi:type="dcterms:W3CDTF">2020-02-08T00:54:06Z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