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center"/>
        <w:rPr>
          <w:rFonts w:ascii="宋体" w:hAnsi="宋体" w:cs="宋体"/>
          <w:sz w:val="28"/>
          <w:szCs w:val="28"/>
        </w:rPr>
      </w:pPr>
      <w:r>
        <w:rPr>
          <w:rFonts w:hint="eastAsia" w:ascii="宋体" w:hAnsi="宋体" w:cs="宋体"/>
          <w:sz w:val="28"/>
          <w:szCs w:val="28"/>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10617200</wp:posOffset>
            </wp:positionV>
            <wp:extent cx="431800" cy="317500"/>
            <wp:effectExtent l="0" t="0" r="635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31800" cy="317500"/>
                    </a:xfrm>
                    <a:prstGeom prst="rect">
                      <a:avLst/>
                    </a:prstGeom>
                  </pic:spPr>
                </pic:pic>
              </a:graphicData>
            </a:graphic>
          </wp:anchor>
        </w:drawing>
      </w:r>
      <w:r>
        <w:rPr>
          <w:rFonts w:hint="eastAsia" w:ascii="宋体" w:hAnsi="宋体" w:cs="宋体"/>
          <w:sz w:val="28"/>
          <w:szCs w:val="28"/>
        </w:rPr>
        <w:t>平顶山市第四十一中学2022－2023学年第一学期期中测试</w:t>
      </w:r>
    </w:p>
    <w:p>
      <w:pPr>
        <w:jc w:val="center"/>
        <w:rPr>
          <w:ins w:id="0" w:author="pp" w:date="2022-11-09T14:41:00Z"/>
          <w:rFonts w:ascii="宋体" w:hAnsi="宋体"/>
          <w:sz w:val="28"/>
          <w:szCs w:val="28"/>
        </w:rPr>
      </w:pPr>
      <w:r>
        <w:rPr>
          <w:rFonts w:ascii="宋体" w:hAnsi="宋体"/>
          <w:sz w:val="28"/>
          <w:szCs w:val="28"/>
        </w:rPr>
        <w:pict>
          <v:shape id="_x0000_s1025" o:spid="_x0000_s1025" o:spt="202" type="#_x0000_t202" style="position:absolute;left:0pt;margin-left:-71.85pt;margin-top:11.7pt;height:476.4pt;width:51.3pt;z-index:251661312;mso-width-relative:page;mso-height-relative:page;" stroked="f" coordsize="21600,21600">
            <v:path/>
            <v:fill focussize="0,0"/>
            <v:stroke on="f" weight="1pt" dashstyle="1 1" endcap="round"/>
            <v:imagedata o:title=""/>
            <o:lock v:ext="edit"/>
            <v:textbox style="layout-flow:vertical;mso-layout-flow-alt:bottom-to-top;">
              <w:txbxContent>
                <w:p>
                  <w:pPr>
                    <w:rPr>
                      <w:szCs w:val="21"/>
                      <w:u w:val="single"/>
                    </w:rPr>
                  </w:pPr>
                  <w:r>
                    <w:rPr>
                      <w:szCs w:val="21"/>
                    </w:rPr>
                    <w:t>班级：</w:t>
                  </w:r>
                  <w:r>
                    <w:rPr>
                      <w:rFonts w:hint="eastAsia"/>
                      <w:szCs w:val="21"/>
                      <w:u w:val="single"/>
                    </w:rPr>
                    <w:t xml:space="preserve">               </w:t>
                  </w:r>
                  <w:r>
                    <w:rPr>
                      <w:rFonts w:hint="eastAsia"/>
                      <w:szCs w:val="21"/>
                    </w:rPr>
                    <w:t xml:space="preserve">     </w:t>
                  </w:r>
                  <w:r>
                    <w:rPr>
                      <w:szCs w:val="21"/>
                    </w:rPr>
                    <w:t>姓名：</w:t>
                  </w:r>
                  <w:r>
                    <w:rPr>
                      <w:rFonts w:hint="eastAsia"/>
                      <w:szCs w:val="21"/>
                      <w:u w:val="single"/>
                    </w:rPr>
                    <w:t xml:space="preserve">              </w:t>
                  </w:r>
                  <w:r>
                    <w:rPr>
                      <w:rFonts w:hint="eastAsia"/>
                      <w:szCs w:val="21"/>
                    </w:rPr>
                    <w:t xml:space="preserve">     </w:t>
                  </w:r>
                  <w:r>
                    <w:rPr>
                      <w:szCs w:val="21"/>
                    </w:rPr>
                    <w:t>考号：</w:t>
                  </w:r>
                  <w:r>
                    <w:rPr>
                      <w:rFonts w:hint="eastAsia"/>
                      <w:szCs w:val="21"/>
                      <w:u w:val="single"/>
                    </w:rPr>
                    <w:t xml:space="preserve">                     </w:t>
                  </w:r>
                </w:p>
              </w:txbxContent>
            </v:textbox>
          </v:shape>
        </w:pict>
      </w:r>
      <w:r>
        <w:rPr>
          <w:rFonts w:hint="eastAsia" w:ascii="黑体" w:hAnsi="宋体" w:eastAsia="黑体"/>
          <w:sz w:val="32"/>
          <w:szCs w:val="32"/>
        </w:rPr>
        <w:t>八年级英语试卷</w:t>
      </w:r>
    </w:p>
    <w:p>
      <w:pPr>
        <w:spacing w:line="324" w:lineRule="auto"/>
        <w:jc w:val="center"/>
        <w:rPr>
          <w:rFonts w:ascii="Times New Roman" w:hAnsi="Times New Roman" w:eastAsia="宋体" w:cs="Times New Roman"/>
          <w:bCs/>
          <w:szCs w:val="21"/>
        </w:rPr>
      </w:pPr>
      <w:r>
        <w:rPr>
          <w:rFonts w:ascii="Times New Roman" w:hAnsi="宋体" w:cs="Times New Roman"/>
          <w:bCs/>
          <w:szCs w:val="21"/>
        </w:rPr>
        <w:t>命题人：张雅琼</w:t>
      </w:r>
      <w:r>
        <w:rPr>
          <w:rFonts w:hint="eastAsia" w:ascii="Times New Roman" w:hAnsi="宋体" w:cs="Times New Roman"/>
          <w:bCs/>
          <w:szCs w:val="21"/>
        </w:rPr>
        <w:t xml:space="preserve">   </w:t>
      </w:r>
      <w:r>
        <w:rPr>
          <w:rFonts w:ascii="Times New Roman" w:hAnsi="宋体" w:cs="Times New Roman"/>
          <w:bCs/>
          <w:szCs w:val="21"/>
        </w:rPr>
        <w:t>审核人：</w:t>
      </w:r>
      <w:r>
        <w:rPr>
          <w:rFonts w:hint="eastAsia" w:ascii="Times New Roman" w:hAnsi="宋体" w:cs="Times New Roman"/>
          <w:bCs/>
          <w:szCs w:val="21"/>
        </w:rPr>
        <w:t>姬瑞敏</w:t>
      </w:r>
    </w:p>
    <w:p>
      <w:pPr>
        <w:pStyle w:val="11"/>
        <w:spacing w:line="324" w:lineRule="auto"/>
        <w:rPr>
          <w:rFonts w:eastAsia="仿宋_GB2312" w:cs="Times New Roman"/>
          <w:sz w:val="21"/>
          <w:szCs w:val="21"/>
        </w:rPr>
      </w:pPr>
      <w:r>
        <w:rPr>
          <w:rFonts w:eastAsia="仿宋_GB2312" w:cs="Times New Roman"/>
          <w:sz w:val="21"/>
          <w:szCs w:val="21"/>
        </w:rPr>
        <w:t>（满分120分，考试时间100分钟）</w:t>
      </w:r>
    </w:p>
    <w:p>
      <w:pPr>
        <w:pStyle w:val="11"/>
        <w:spacing w:line="324" w:lineRule="auto"/>
        <w:jc w:val="left"/>
        <w:rPr>
          <w:rFonts w:eastAsia="黑体" w:cs="Times New Roman"/>
          <w:b/>
          <w:sz w:val="21"/>
          <w:szCs w:val="21"/>
        </w:rPr>
      </w:pPr>
      <w:r>
        <w:rPr>
          <w:rFonts w:hAnsi="黑体" w:eastAsia="黑体" w:cs="Times New Roman"/>
          <w:b/>
          <w:sz w:val="21"/>
          <w:szCs w:val="21"/>
        </w:rPr>
        <w:t>一、听力理解（</w:t>
      </w:r>
      <w:r>
        <w:rPr>
          <w:rFonts w:eastAsia="黑体" w:cs="Times New Roman"/>
          <w:b/>
          <w:sz w:val="21"/>
          <w:szCs w:val="21"/>
        </w:rPr>
        <w:t>20</w:t>
      </w:r>
      <w:r>
        <w:rPr>
          <w:rFonts w:hAnsi="黑体" w:eastAsia="黑体" w:cs="Times New Roman"/>
          <w:b/>
          <w:sz w:val="21"/>
          <w:szCs w:val="21"/>
        </w:rPr>
        <w:t>小题，每小题</w:t>
      </w:r>
      <w:r>
        <w:rPr>
          <w:rFonts w:eastAsia="黑体" w:cs="Times New Roman"/>
          <w:b/>
          <w:sz w:val="21"/>
          <w:szCs w:val="21"/>
        </w:rPr>
        <w:t>1</w:t>
      </w:r>
      <w:r>
        <w:rPr>
          <w:rFonts w:hAnsi="黑体" w:eastAsia="黑体" w:cs="Times New Roman"/>
          <w:b/>
          <w:sz w:val="21"/>
          <w:szCs w:val="21"/>
        </w:rPr>
        <w:t>分，共</w:t>
      </w:r>
      <w:r>
        <w:rPr>
          <w:rFonts w:eastAsia="黑体" w:cs="Times New Roman"/>
          <w:b/>
          <w:sz w:val="21"/>
          <w:szCs w:val="21"/>
        </w:rPr>
        <w:t>20</w:t>
      </w:r>
      <w:r>
        <w:rPr>
          <w:rFonts w:hAnsi="黑体" w:eastAsia="黑体" w:cs="Times New Roman"/>
          <w:b/>
          <w:sz w:val="21"/>
          <w:szCs w:val="21"/>
        </w:rPr>
        <w:t>分）</w:t>
      </w:r>
    </w:p>
    <w:p>
      <w:pPr>
        <w:tabs>
          <w:tab w:val="left" w:pos="1148"/>
          <w:tab w:val="left" w:pos="3136"/>
          <w:tab w:val="left" w:pos="5096"/>
          <w:tab w:val="left" w:pos="6887"/>
        </w:tabs>
        <w:spacing w:line="324" w:lineRule="auto"/>
        <w:rPr>
          <w:rFonts w:ascii="Times New Roman" w:hAnsi="Times New Roman" w:eastAsia="黑体" w:cs="Times New Roman"/>
          <w:szCs w:val="21"/>
        </w:rPr>
      </w:pPr>
      <w:r>
        <w:rPr>
          <w:rFonts w:ascii="Times New Roman" w:hAnsi="Times New Roman" w:eastAsia="黑体" w:cs="Times New Roman"/>
          <w:szCs w:val="21"/>
        </w:rPr>
        <w:t>Ⅰ. 听句子，选择正确图片。每个句子读</w:t>
      </w:r>
      <w:r>
        <w:rPr>
          <w:rFonts w:hint="eastAsia" w:ascii="Times New Roman" w:hAnsi="Times New Roman" w:eastAsia="黑体" w:cs="Times New Roman"/>
          <w:szCs w:val="21"/>
        </w:rPr>
        <w:t>一</w:t>
      </w:r>
      <w:r>
        <w:rPr>
          <w:rFonts w:ascii="Times New Roman" w:hAnsi="Times New Roman" w:eastAsia="黑体" w:cs="Times New Roman"/>
          <w:szCs w:val="21"/>
        </w:rPr>
        <w:t>遍。（5分）</w:t>
      </w:r>
    </w:p>
    <w:p>
      <w:pPr>
        <w:tabs>
          <w:tab w:val="left" w:pos="1148"/>
          <w:tab w:val="left" w:pos="3136"/>
          <w:tab w:val="left" w:pos="5096"/>
          <w:tab w:val="left" w:pos="6887"/>
        </w:tabs>
        <w:spacing w:line="324" w:lineRule="auto"/>
        <w:rPr>
          <w:rFonts w:ascii="Times New Roman" w:hAnsi="Times New Roman" w:eastAsia="黑体" w:cs="Times New Roman"/>
          <w:szCs w:val="21"/>
        </w:rPr>
      </w:pPr>
      <w:r>
        <w:rPr>
          <w:rFonts w:ascii="Times New Roman" w:hAnsi="Times New Roman" w:eastAsia="黑体" w:cs="Times New Roman"/>
          <w:szCs w:val="21"/>
        </w:rPr>
        <w:drawing>
          <wp:inline distT="0" distB="0" distL="0" distR="0">
            <wp:extent cx="5267325" cy="752475"/>
            <wp:effectExtent l="19050" t="0" r="9525" b="0"/>
            <wp:docPr id="1" name="图片 1" des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
                    <pic:cNvPicPr>
                      <a:picLocks noChangeAspect="1" noChangeArrowheads="1"/>
                    </pic:cNvPicPr>
                  </pic:nvPicPr>
                  <pic:blipFill>
                    <a:blip r:embed="rId7" cstate="print"/>
                    <a:stretch>
                      <a:fillRect/>
                    </a:stretch>
                  </pic:blipFill>
                  <pic:spPr>
                    <a:xfrm>
                      <a:off x="0" y="0"/>
                      <a:ext cx="5267325" cy="752475"/>
                    </a:xfrm>
                    <a:prstGeom prst="rect">
                      <a:avLst/>
                    </a:prstGeom>
                    <a:noFill/>
                    <a:ln w="9525">
                      <a:noFill/>
                      <a:miter lim="800000"/>
                      <a:headEnd/>
                      <a:tailEnd/>
                    </a:ln>
                  </pic:spPr>
                </pic:pic>
              </a:graphicData>
            </a:graphic>
          </wp:inline>
        </w:drawing>
      </w:r>
    </w:p>
    <w:p>
      <w:pPr>
        <w:tabs>
          <w:tab w:val="left" w:pos="1148"/>
          <w:tab w:val="left" w:pos="3136"/>
          <w:tab w:val="left" w:pos="5096"/>
          <w:tab w:val="left" w:pos="6887"/>
        </w:tabs>
        <w:spacing w:line="324" w:lineRule="auto"/>
        <w:ind w:firstLine="420" w:firstLineChars="200"/>
        <w:rPr>
          <w:rFonts w:ascii="Times New Roman" w:hAnsi="Times New Roman" w:cs="Times New Roman"/>
          <w:szCs w:val="21"/>
        </w:rPr>
      </w:pPr>
      <w:r>
        <w:rPr>
          <w:rFonts w:ascii="Times New Roman" w:hAnsi="Times New Roman" w:cs="Times New Roman"/>
          <w:szCs w:val="21"/>
        </w:rPr>
        <w:t xml:space="preserve">1. _______   2. _______   3. _______   4. _______   5. _______ </w:t>
      </w:r>
    </w:p>
    <w:p>
      <w:pPr>
        <w:tabs>
          <w:tab w:val="left" w:pos="1148"/>
          <w:tab w:val="left" w:pos="3136"/>
          <w:tab w:val="left" w:pos="5096"/>
          <w:tab w:val="left" w:pos="6887"/>
        </w:tabs>
        <w:spacing w:line="300" w:lineRule="auto"/>
        <w:rPr>
          <w:rFonts w:ascii="Times New Roman" w:hAnsi="Times New Roman" w:eastAsia="黑体" w:cs="Times New Roman"/>
          <w:szCs w:val="21"/>
        </w:rPr>
      </w:pPr>
      <w:r>
        <w:rPr>
          <w:rFonts w:ascii="Times New Roman" w:hAnsi="Times New Roman" w:eastAsia="黑体" w:cs="Times New Roman"/>
          <w:szCs w:val="21"/>
        </w:rPr>
        <w:t>Ⅱ. 听句子，选择正确答语。每个句子读</w:t>
      </w:r>
      <w:r>
        <w:rPr>
          <w:rFonts w:hint="eastAsia" w:ascii="Times New Roman" w:hAnsi="Times New Roman" w:eastAsia="黑体" w:cs="Times New Roman"/>
          <w:szCs w:val="21"/>
        </w:rPr>
        <w:t>一</w:t>
      </w:r>
      <w:r>
        <w:rPr>
          <w:rFonts w:ascii="Times New Roman" w:hAnsi="Times New Roman" w:eastAsia="黑体" w:cs="Times New Roman"/>
          <w:szCs w:val="21"/>
        </w:rPr>
        <w:t>遍。（5分）</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    )6. A. Country music. </w:t>
      </w:r>
      <w:r>
        <w:rPr>
          <w:rFonts w:hint="eastAsia" w:ascii="Times New Roman" w:hAnsi="Times New Roman" w:cs="Times New Roman"/>
          <w:szCs w:val="21"/>
        </w:rPr>
        <w:t xml:space="preserve">  </w:t>
      </w:r>
      <w:r>
        <w:rPr>
          <w:rFonts w:ascii="Times New Roman" w:hAnsi="Times New Roman" w:cs="Times New Roman"/>
          <w:szCs w:val="21"/>
        </w:rPr>
        <w:t xml:space="preserve">B. Pop music.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C. Pop music and rock music. </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    )7. A. Just so-so. </w:t>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 xml:space="preserve">B. Yes, I’d love.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C. Sure. Go ahead!</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    )8. A. Violin.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 Classical music.      C. At the concert. </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    )9. A. Because it’s sweet. B. Because it’s noisy.    C. Because it’s wonderful. </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    )10. A. I can play soccer. B. I can perform ballet.   C. I can play the piano. </w:t>
      </w:r>
    </w:p>
    <w:p>
      <w:pPr>
        <w:tabs>
          <w:tab w:val="left" w:pos="1148"/>
          <w:tab w:val="left" w:pos="3136"/>
          <w:tab w:val="left" w:pos="5096"/>
          <w:tab w:val="left" w:pos="6887"/>
        </w:tabs>
        <w:spacing w:line="300" w:lineRule="auto"/>
        <w:rPr>
          <w:rFonts w:ascii="Times New Roman" w:hAnsi="Times New Roman" w:eastAsia="黑体" w:cs="Times New Roman"/>
          <w:szCs w:val="21"/>
        </w:rPr>
      </w:pPr>
      <w:r>
        <w:rPr>
          <w:rFonts w:ascii="Times New Roman" w:hAnsi="Times New Roman" w:eastAsia="黑体" w:cs="Times New Roman"/>
          <w:szCs w:val="21"/>
        </w:rPr>
        <w:t>Ⅲ. 听对话及问题，选择正确答案。每组对话及问题读两遍。（5分）</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    )11. A. Because it’s too serious. B. Because it’s too noisy. C. Because it’s too quiet. </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    )12. A. Yes, he does. </w:t>
      </w:r>
      <w:r>
        <w:rPr>
          <w:rFonts w:ascii="Times New Roman" w:hAnsi="Times New Roman" w:cs="Times New Roman"/>
          <w:szCs w:val="21"/>
        </w:rPr>
        <w:tab/>
      </w:r>
      <w:r>
        <w:rPr>
          <w:rFonts w:ascii="Times New Roman" w:hAnsi="Times New Roman" w:cs="Times New Roman"/>
          <w:szCs w:val="21"/>
        </w:rPr>
        <w:t xml:space="preserve">B. No, he doesn’t. </w:t>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 xml:space="preserve">C. I don’t know. </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    )13. A. Pleasant.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Useful.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 xml:space="preserve">C. Boring. </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    )14. A. Violin music. </w:t>
      </w:r>
      <w:r>
        <w:rPr>
          <w:rFonts w:ascii="Times New Roman" w:hAnsi="Times New Roman" w:cs="Times New Roman"/>
          <w:szCs w:val="21"/>
        </w:rPr>
        <w:tab/>
      </w:r>
      <w:r>
        <w:rPr>
          <w:rFonts w:ascii="Times New Roman" w:hAnsi="Times New Roman" w:cs="Times New Roman"/>
          <w:szCs w:val="21"/>
        </w:rPr>
        <w:t xml:space="preserve">B. Classical music. </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 xml:space="preserve">C. Rock music. </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    )15. A. Pop music. </w:t>
      </w:r>
      <w:r>
        <w:rPr>
          <w:rFonts w:ascii="Times New Roman" w:hAnsi="Times New Roman" w:cs="Times New Roman"/>
          <w:szCs w:val="21"/>
        </w:rPr>
        <w:tab/>
      </w:r>
      <w:r>
        <w:rPr>
          <w:rFonts w:ascii="Times New Roman" w:hAnsi="Times New Roman" w:cs="Times New Roman"/>
          <w:szCs w:val="21"/>
        </w:rPr>
        <w:t xml:space="preserve">B. Classical music. </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C. Folk music.</w:t>
      </w:r>
    </w:p>
    <w:p>
      <w:pPr>
        <w:tabs>
          <w:tab w:val="left" w:pos="1148"/>
          <w:tab w:val="left" w:pos="3136"/>
          <w:tab w:val="left" w:pos="5096"/>
          <w:tab w:val="left" w:pos="6887"/>
        </w:tabs>
        <w:spacing w:line="324" w:lineRule="auto"/>
        <w:rPr>
          <w:rFonts w:ascii="Times New Roman" w:hAnsi="Times New Roman" w:eastAsia="黑体" w:cs="Times New Roman"/>
          <w:szCs w:val="21"/>
        </w:rPr>
      </w:pPr>
      <w:r>
        <w:rPr>
          <w:rFonts w:ascii="Times New Roman" w:hAnsi="Times New Roman" w:eastAsia="黑体" w:cs="Times New Roman"/>
          <w:szCs w:val="21"/>
        </w:rPr>
        <w:t>Ⅳ. 听对话，选择正确答案。对话读三遍。（5分）</w:t>
      </w:r>
    </w:p>
    <w:tbl>
      <w:tblPr>
        <w:tblStyle w:val="6"/>
        <w:tblW w:w="8028"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548"/>
        <w:gridCol w:w="1440"/>
        <w:gridCol w:w="126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1080" w:type="dxa"/>
            <w:vMerge w:val="restart"/>
            <w:shd w:val="clear" w:color="auto" w:fill="auto"/>
            <w:vAlign w:val="center"/>
          </w:tcPr>
          <w:p>
            <w:pPr>
              <w:tabs>
                <w:tab w:val="left" w:pos="1148"/>
                <w:tab w:val="left" w:pos="3136"/>
                <w:tab w:val="left" w:pos="5096"/>
                <w:tab w:val="left" w:pos="6887"/>
              </w:tabs>
              <w:jc w:val="center"/>
              <w:rPr>
                <w:rFonts w:ascii="Times New Roman" w:hAnsi="Times New Roman" w:cs="Times New Roman"/>
                <w:b/>
                <w:szCs w:val="21"/>
              </w:rPr>
            </w:pPr>
            <w:r>
              <w:rPr>
                <w:rFonts w:ascii="Times New Roman" w:hAnsi="Times New Roman" w:cs="Times New Roman"/>
                <w:b/>
                <w:szCs w:val="21"/>
              </w:rPr>
              <w:t>Name</w:t>
            </w:r>
          </w:p>
        </w:tc>
        <w:tc>
          <w:tcPr>
            <w:tcW w:w="1548" w:type="dxa"/>
            <w:vMerge w:val="restart"/>
            <w:shd w:val="clear" w:color="auto" w:fill="auto"/>
            <w:vAlign w:val="center"/>
          </w:tcPr>
          <w:p>
            <w:pPr>
              <w:tabs>
                <w:tab w:val="left" w:pos="1148"/>
                <w:tab w:val="left" w:pos="3136"/>
                <w:tab w:val="left" w:pos="5096"/>
                <w:tab w:val="left" w:pos="6887"/>
              </w:tabs>
              <w:jc w:val="center"/>
              <w:rPr>
                <w:rFonts w:ascii="Times New Roman" w:hAnsi="Times New Roman" w:cs="Times New Roman"/>
                <w:b/>
                <w:szCs w:val="21"/>
              </w:rPr>
            </w:pPr>
            <w:r>
              <w:rPr>
                <w:rFonts w:ascii="Times New Roman" w:hAnsi="Times New Roman" w:cs="Times New Roman"/>
                <w:b/>
                <w:szCs w:val="21"/>
              </w:rPr>
              <w:t>Hobby</w:t>
            </w:r>
          </w:p>
        </w:tc>
        <w:tc>
          <w:tcPr>
            <w:tcW w:w="2700" w:type="dxa"/>
            <w:gridSpan w:val="2"/>
            <w:shd w:val="clear" w:color="auto" w:fill="auto"/>
            <w:vAlign w:val="center"/>
          </w:tcPr>
          <w:p>
            <w:pPr>
              <w:tabs>
                <w:tab w:val="left" w:pos="1148"/>
                <w:tab w:val="left" w:pos="3136"/>
                <w:tab w:val="left" w:pos="5096"/>
                <w:tab w:val="left" w:pos="6887"/>
              </w:tabs>
              <w:jc w:val="center"/>
              <w:rPr>
                <w:rFonts w:ascii="Times New Roman" w:hAnsi="Times New Roman" w:cs="Times New Roman"/>
                <w:b/>
                <w:szCs w:val="21"/>
              </w:rPr>
            </w:pPr>
            <w:r>
              <w:rPr>
                <w:rFonts w:ascii="Times New Roman" w:hAnsi="Times New Roman" w:cs="Times New Roman"/>
                <w:b/>
                <w:szCs w:val="21"/>
              </w:rPr>
              <w:t>Like</w:t>
            </w:r>
          </w:p>
        </w:tc>
        <w:tc>
          <w:tcPr>
            <w:tcW w:w="1620" w:type="dxa"/>
            <w:vMerge w:val="restart"/>
            <w:shd w:val="clear" w:color="auto" w:fill="auto"/>
            <w:vAlign w:val="center"/>
          </w:tcPr>
          <w:p>
            <w:pPr>
              <w:tabs>
                <w:tab w:val="left" w:pos="1148"/>
                <w:tab w:val="left" w:pos="3136"/>
                <w:tab w:val="left" w:pos="5096"/>
                <w:tab w:val="left" w:pos="6887"/>
              </w:tabs>
              <w:jc w:val="center"/>
              <w:rPr>
                <w:rFonts w:ascii="Times New Roman" w:hAnsi="Times New Roman" w:cs="Times New Roman"/>
                <w:b/>
                <w:szCs w:val="21"/>
              </w:rPr>
            </w:pPr>
            <w:r>
              <w:rPr>
                <w:rFonts w:ascii="Times New Roman" w:hAnsi="Times New Roman" w:cs="Times New Roman"/>
                <w:b/>
                <w:szCs w:val="21"/>
              </w:rPr>
              <w:t>Dislike</w:t>
            </w:r>
          </w:p>
        </w:tc>
        <w:tc>
          <w:tcPr>
            <w:tcW w:w="1080" w:type="dxa"/>
            <w:vMerge w:val="restart"/>
            <w:shd w:val="clear" w:color="auto" w:fill="auto"/>
            <w:vAlign w:val="center"/>
          </w:tcPr>
          <w:p>
            <w:pPr>
              <w:tabs>
                <w:tab w:val="left" w:pos="1148"/>
                <w:tab w:val="left" w:pos="3136"/>
                <w:tab w:val="left" w:pos="5096"/>
                <w:tab w:val="left" w:pos="6887"/>
              </w:tabs>
              <w:jc w:val="center"/>
              <w:rPr>
                <w:rFonts w:ascii="Times New Roman" w:hAnsi="Times New Roman" w:cs="Times New Roman"/>
                <w:b/>
                <w:szCs w:val="21"/>
              </w:rPr>
            </w:pPr>
            <w:r>
              <w:rPr>
                <w:rFonts w:ascii="Times New Roman" w:hAnsi="Times New Roman" w:cs="Times New Roman"/>
                <w:b/>
                <w:szCs w:val="21"/>
              </w:rPr>
              <w:t>Reason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trPr>
        <w:tc>
          <w:tcPr>
            <w:tcW w:w="1080" w:type="dxa"/>
            <w:vMerge w:val="continue"/>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p>
        </w:tc>
        <w:tc>
          <w:tcPr>
            <w:tcW w:w="1548" w:type="dxa"/>
            <w:vMerge w:val="continue"/>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p>
        </w:tc>
        <w:tc>
          <w:tcPr>
            <w:tcW w:w="1440" w:type="dxa"/>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r>
              <w:rPr>
                <w:rFonts w:ascii="Times New Roman" w:hAnsi="Times New Roman" w:cs="Times New Roman"/>
                <w:szCs w:val="21"/>
              </w:rPr>
              <w:t>Used to</w:t>
            </w:r>
          </w:p>
        </w:tc>
        <w:tc>
          <w:tcPr>
            <w:tcW w:w="1260" w:type="dxa"/>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r>
              <w:rPr>
                <w:rFonts w:ascii="Times New Roman" w:hAnsi="Times New Roman" w:cs="Times New Roman"/>
                <w:szCs w:val="21"/>
              </w:rPr>
              <w:t>Now</w:t>
            </w:r>
          </w:p>
        </w:tc>
        <w:tc>
          <w:tcPr>
            <w:tcW w:w="1620" w:type="dxa"/>
            <w:vMerge w:val="continue"/>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p>
        </w:tc>
        <w:tc>
          <w:tcPr>
            <w:tcW w:w="1080" w:type="dxa"/>
            <w:vMerge w:val="continue"/>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1080" w:type="dxa"/>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r>
              <w:rPr>
                <w:rFonts w:ascii="Times New Roman" w:hAnsi="Times New Roman" w:cs="Times New Roman"/>
                <w:szCs w:val="21"/>
              </w:rPr>
              <w:t>Kangkang</w:t>
            </w:r>
          </w:p>
        </w:tc>
        <w:tc>
          <w:tcPr>
            <w:tcW w:w="1548" w:type="dxa"/>
            <w:shd w:val="clear" w:color="auto" w:fill="auto"/>
          </w:tcPr>
          <w:p>
            <w:pPr>
              <w:tabs>
                <w:tab w:val="left" w:pos="1148"/>
                <w:tab w:val="left" w:pos="3136"/>
                <w:tab w:val="left" w:pos="5096"/>
                <w:tab w:val="left" w:pos="6887"/>
              </w:tabs>
              <w:rPr>
                <w:rFonts w:ascii="Times New Roman" w:hAnsi="Times New Roman" w:cs="Times New Roman"/>
                <w:szCs w:val="21"/>
              </w:rPr>
            </w:pPr>
            <w:r>
              <w:rPr>
                <w:rFonts w:ascii="Times New Roman" w:hAnsi="Times New Roman" w:cs="Times New Roman"/>
                <w:szCs w:val="21"/>
              </w:rPr>
              <w:t>16</w:t>
            </w:r>
            <w:r>
              <w:rPr>
                <w:rFonts w:hint="eastAsia" w:ascii="Times New Roman" w:hAnsi="Times New Roman" w:cs="Times New Roman"/>
                <w:szCs w:val="21"/>
              </w:rPr>
              <w:t>.</w:t>
            </w:r>
            <w:r>
              <w:rPr>
                <w:rFonts w:ascii="Times New Roman" w:hAnsi="Times New Roman" w:cs="Times New Roman"/>
                <w:szCs w:val="21"/>
                <w:u w:val="single"/>
              </w:rPr>
              <w:t xml:space="preserve">        </w:t>
            </w:r>
          </w:p>
        </w:tc>
        <w:tc>
          <w:tcPr>
            <w:tcW w:w="1440" w:type="dxa"/>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r>
              <w:rPr>
                <w:rFonts w:ascii="Times New Roman" w:hAnsi="Times New Roman" w:cs="Times New Roman"/>
                <w:szCs w:val="21"/>
              </w:rPr>
              <w:t>Pop music</w:t>
            </w:r>
          </w:p>
        </w:tc>
        <w:tc>
          <w:tcPr>
            <w:tcW w:w="1260" w:type="dxa"/>
            <w:shd w:val="clear" w:color="auto" w:fill="auto"/>
          </w:tcPr>
          <w:p>
            <w:pPr>
              <w:tabs>
                <w:tab w:val="left" w:pos="1148"/>
                <w:tab w:val="left" w:pos="3136"/>
                <w:tab w:val="left" w:pos="5096"/>
                <w:tab w:val="left" w:pos="6887"/>
              </w:tabs>
              <w:rPr>
                <w:rFonts w:ascii="Times New Roman" w:hAnsi="Times New Roman" w:cs="Times New Roman"/>
                <w:szCs w:val="21"/>
              </w:rPr>
            </w:pPr>
            <w:r>
              <w:rPr>
                <w:rFonts w:ascii="Times New Roman" w:hAnsi="Times New Roman" w:cs="Times New Roman"/>
                <w:szCs w:val="21"/>
              </w:rPr>
              <w:t>17</w:t>
            </w:r>
            <w:r>
              <w:rPr>
                <w:rFonts w:hint="eastAsia" w:ascii="Times New Roman" w:hAnsi="Times New Roman" w:cs="Times New Roman"/>
                <w:szCs w:val="21"/>
              </w:rPr>
              <w:t>.</w:t>
            </w:r>
            <w:r>
              <w:rPr>
                <w:rFonts w:ascii="Times New Roman" w:hAnsi="Times New Roman" w:cs="Times New Roman"/>
                <w:szCs w:val="21"/>
                <w:u w:val="single"/>
              </w:rPr>
              <w:t xml:space="preserve">        </w:t>
            </w:r>
          </w:p>
        </w:tc>
        <w:tc>
          <w:tcPr>
            <w:tcW w:w="1620" w:type="dxa"/>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r>
              <w:rPr>
                <w:rFonts w:ascii="Times New Roman" w:hAnsi="Times New Roman" w:cs="Times New Roman"/>
                <w:szCs w:val="21"/>
              </w:rPr>
              <w:t>Classical music</w:t>
            </w:r>
          </w:p>
        </w:tc>
        <w:tc>
          <w:tcPr>
            <w:tcW w:w="1080" w:type="dxa"/>
            <w:shd w:val="clear" w:color="auto" w:fill="auto"/>
          </w:tcPr>
          <w:p>
            <w:pPr>
              <w:tabs>
                <w:tab w:val="left" w:pos="1148"/>
                <w:tab w:val="left" w:pos="3136"/>
                <w:tab w:val="left" w:pos="5096"/>
                <w:tab w:val="left" w:pos="6887"/>
              </w:tabs>
              <w:rPr>
                <w:rFonts w:ascii="Times New Roman" w:hAnsi="Times New Roman" w:cs="Times New Roman"/>
                <w:szCs w:val="21"/>
              </w:rPr>
            </w:pPr>
            <w:r>
              <w:rPr>
                <w:rFonts w:ascii="Times New Roman" w:hAnsi="Times New Roman" w:cs="Times New Roman"/>
                <w:szCs w:val="21"/>
              </w:rPr>
              <w:t>18</w:t>
            </w:r>
            <w:r>
              <w:rPr>
                <w:rFonts w:hint="eastAsia" w:ascii="Times New Roman" w:hAnsi="Times New Roman" w:cs="Times New Roman"/>
                <w:szCs w:val="21"/>
              </w:rPr>
              <w:t>.</w:t>
            </w:r>
            <w:r>
              <w:rPr>
                <w:rFonts w:ascii="Times New Roman" w:hAnsi="Times New Roman" w:cs="Times New Roman"/>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1080" w:type="dxa"/>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r>
              <w:rPr>
                <w:rFonts w:ascii="Times New Roman" w:hAnsi="Times New Roman" w:cs="Times New Roman"/>
                <w:szCs w:val="21"/>
              </w:rPr>
              <w:t>Jane</w:t>
            </w:r>
          </w:p>
        </w:tc>
        <w:tc>
          <w:tcPr>
            <w:tcW w:w="1548" w:type="dxa"/>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r>
              <w:rPr>
                <w:rFonts w:ascii="Times New Roman" w:hAnsi="Times New Roman" w:cs="Times New Roman"/>
                <w:szCs w:val="21"/>
              </w:rPr>
              <w:t>Listen to music</w:t>
            </w:r>
          </w:p>
        </w:tc>
        <w:tc>
          <w:tcPr>
            <w:tcW w:w="1440" w:type="dxa"/>
            <w:shd w:val="clear" w:color="auto" w:fill="auto"/>
          </w:tcPr>
          <w:p>
            <w:pPr>
              <w:tabs>
                <w:tab w:val="left" w:pos="1148"/>
                <w:tab w:val="left" w:pos="3136"/>
                <w:tab w:val="left" w:pos="5096"/>
                <w:tab w:val="left" w:pos="6887"/>
              </w:tabs>
              <w:rPr>
                <w:rFonts w:ascii="Times New Roman" w:hAnsi="Times New Roman" w:cs="Times New Roman"/>
                <w:szCs w:val="21"/>
              </w:rPr>
            </w:pPr>
            <w:r>
              <w:rPr>
                <w:rFonts w:ascii="Times New Roman" w:hAnsi="Times New Roman" w:cs="Times New Roman"/>
                <w:szCs w:val="21"/>
              </w:rPr>
              <w:t>19</w:t>
            </w:r>
            <w:r>
              <w:rPr>
                <w:rFonts w:hint="eastAsia" w:ascii="Times New Roman" w:hAnsi="Times New Roman" w:cs="Times New Roman"/>
                <w:szCs w:val="21"/>
              </w:rPr>
              <w:t>.</w:t>
            </w:r>
            <w:r>
              <w:rPr>
                <w:rFonts w:ascii="Times New Roman" w:hAnsi="Times New Roman" w:cs="Times New Roman"/>
                <w:szCs w:val="21"/>
                <w:u w:val="single"/>
              </w:rPr>
              <w:t xml:space="preserve">        </w:t>
            </w:r>
          </w:p>
        </w:tc>
        <w:tc>
          <w:tcPr>
            <w:tcW w:w="1260" w:type="dxa"/>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r>
              <w:rPr>
                <w:rFonts w:ascii="Times New Roman" w:hAnsi="Times New Roman" w:cs="Times New Roman"/>
                <w:szCs w:val="21"/>
              </w:rPr>
              <w:t>Jazz music</w:t>
            </w:r>
          </w:p>
        </w:tc>
        <w:tc>
          <w:tcPr>
            <w:tcW w:w="1620" w:type="dxa"/>
            <w:shd w:val="clear" w:color="auto" w:fill="auto"/>
          </w:tcPr>
          <w:p>
            <w:pPr>
              <w:tabs>
                <w:tab w:val="left" w:pos="1148"/>
                <w:tab w:val="left" w:pos="3136"/>
                <w:tab w:val="left" w:pos="5096"/>
                <w:tab w:val="left" w:pos="6887"/>
              </w:tabs>
              <w:rPr>
                <w:rFonts w:ascii="Times New Roman" w:hAnsi="Times New Roman" w:cs="Times New Roman"/>
                <w:szCs w:val="21"/>
              </w:rPr>
            </w:pPr>
            <w:r>
              <w:rPr>
                <w:rFonts w:ascii="Times New Roman" w:hAnsi="Times New Roman" w:cs="Times New Roman"/>
                <w:szCs w:val="21"/>
              </w:rPr>
              <w:t>20</w:t>
            </w:r>
            <w:r>
              <w:rPr>
                <w:rFonts w:hint="eastAsia" w:ascii="Times New Roman" w:hAnsi="Times New Roman" w:cs="Times New Roman"/>
                <w:szCs w:val="21"/>
              </w:rPr>
              <w:t>.</w:t>
            </w:r>
            <w:r>
              <w:rPr>
                <w:rFonts w:ascii="Times New Roman" w:hAnsi="Times New Roman" w:cs="Times New Roman"/>
                <w:szCs w:val="21"/>
                <w:u w:val="single"/>
              </w:rPr>
              <w:t xml:space="preserve">        </w:t>
            </w:r>
          </w:p>
        </w:tc>
        <w:tc>
          <w:tcPr>
            <w:tcW w:w="1080" w:type="dxa"/>
            <w:shd w:val="clear" w:color="auto" w:fill="auto"/>
            <w:vAlign w:val="center"/>
          </w:tcPr>
          <w:p>
            <w:pPr>
              <w:tabs>
                <w:tab w:val="left" w:pos="1148"/>
                <w:tab w:val="left" w:pos="3136"/>
                <w:tab w:val="left" w:pos="5096"/>
                <w:tab w:val="left" w:pos="6887"/>
              </w:tabs>
              <w:jc w:val="center"/>
              <w:rPr>
                <w:rFonts w:ascii="Times New Roman" w:hAnsi="Times New Roman" w:cs="Times New Roman"/>
                <w:szCs w:val="21"/>
              </w:rPr>
            </w:pPr>
            <w:r>
              <w:rPr>
                <w:rFonts w:ascii="Times New Roman" w:hAnsi="Times New Roman" w:cs="Times New Roman"/>
                <w:szCs w:val="21"/>
              </w:rPr>
              <w:t>Noisy</w:t>
            </w:r>
          </w:p>
        </w:tc>
      </w:tr>
    </w:tbl>
    <w:p>
      <w:pPr>
        <w:tabs>
          <w:tab w:val="left" w:pos="1148"/>
          <w:tab w:val="left" w:pos="3136"/>
          <w:tab w:val="left" w:pos="5096"/>
          <w:tab w:val="left" w:pos="6887"/>
        </w:tabs>
        <w:spacing w:line="324" w:lineRule="auto"/>
        <w:ind w:left="360"/>
        <w:rPr>
          <w:rFonts w:ascii="Times New Roman" w:hAnsi="Times New Roman" w:cs="Times New Roman"/>
          <w:szCs w:val="21"/>
        </w:rPr>
      </w:pPr>
      <w:r>
        <w:rPr>
          <w:rFonts w:hint="eastAsia" w:ascii="Times New Roman" w:hAnsi="Times New Roman" w:cs="Times New Roman"/>
          <w:szCs w:val="21"/>
        </w:rPr>
        <w:t>A.</w:t>
      </w:r>
      <w:r>
        <w:rPr>
          <w:rFonts w:ascii="Times New Roman" w:hAnsi="Times New Roman" w:cs="Times New Roman"/>
          <w:szCs w:val="21"/>
        </w:rPr>
        <w:t>Folk music     B.Serious   C.Listen to music   D.Rock music  E.Country music</w:t>
      </w:r>
    </w:p>
    <w:p>
      <w:pPr>
        <w:tabs>
          <w:tab w:val="left" w:pos="1148"/>
          <w:tab w:val="left" w:pos="3136"/>
          <w:tab w:val="left" w:pos="5096"/>
          <w:tab w:val="left" w:pos="6887"/>
        </w:tabs>
        <w:spacing w:line="324" w:lineRule="auto"/>
        <w:ind w:firstLine="315" w:firstLineChars="150"/>
        <w:rPr>
          <w:rFonts w:ascii="Times New Roman" w:hAnsi="Times New Roman" w:cs="Times New Roman"/>
          <w:szCs w:val="21"/>
        </w:rPr>
      </w:pPr>
      <w:r>
        <w:rPr>
          <w:rFonts w:ascii="Times New Roman" w:hAnsi="Times New Roman" w:cs="Times New Roman"/>
          <w:szCs w:val="21"/>
        </w:rPr>
        <w:t xml:space="preserve">16. </w:t>
      </w:r>
      <w:r>
        <w:rPr>
          <w:rFonts w:ascii="Times New Roman" w:hAnsi="Times New Roman" w:cs="Times New Roman"/>
          <w:szCs w:val="21"/>
          <w:u w:val="single"/>
        </w:rPr>
        <w:t xml:space="preserve">       </w:t>
      </w:r>
      <w:r>
        <w:rPr>
          <w:rFonts w:ascii="Times New Roman" w:hAnsi="Times New Roman" w:cs="Times New Roman"/>
          <w:szCs w:val="21"/>
        </w:rPr>
        <w:t xml:space="preserve">   17. </w:t>
      </w:r>
      <w:r>
        <w:rPr>
          <w:rFonts w:ascii="Times New Roman" w:hAnsi="Times New Roman" w:cs="Times New Roman"/>
          <w:szCs w:val="21"/>
          <w:u w:val="single"/>
        </w:rPr>
        <w:t xml:space="preserve">       </w:t>
      </w:r>
      <w:r>
        <w:rPr>
          <w:rFonts w:ascii="Times New Roman" w:hAnsi="Times New Roman" w:cs="Times New Roman"/>
          <w:szCs w:val="21"/>
        </w:rPr>
        <w:t xml:space="preserve">  18. </w:t>
      </w:r>
      <w:r>
        <w:rPr>
          <w:rFonts w:ascii="Times New Roman" w:hAnsi="Times New Roman" w:cs="Times New Roman"/>
          <w:szCs w:val="21"/>
          <w:u w:val="single"/>
        </w:rPr>
        <w:t xml:space="preserve">       </w:t>
      </w:r>
      <w:r>
        <w:rPr>
          <w:rFonts w:ascii="Times New Roman" w:hAnsi="Times New Roman" w:cs="Times New Roman"/>
          <w:szCs w:val="21"/>
        </w:rPr>
        <w:t xml:space="preserve">  19. </w:t>
      </w:r>
      <w:r>
        <w:rPr>
          <w:rFonts w:ascii="Times New Roman" w:hAnsi="Times New Roman" w:cs="Times New Roman"/>
          <w:szCs w:val="21"/>
          <w:u w:val="single"/>
        </w:rPr>
        <w:t xml:space="preserve">       </w:t>
      </w:r>
      <w:r>
        <w:rPr>
          <w:rFonts w:ascii="Times New Roman" w:hAnsi="Times New Roman" w:cs="Times New Roman"/>
          <w:szCs w:val="21"/>
        </w:rPr>
        <w:t xml:space="preserve">  20. </w:t>
      </w:r>
      <w:r>
        <w:rPr>
          <w:rFonts w:ascii="Times New Roman" w:hAnsi="Times New Roman" w:cs="Times New Roman"/>
          <w:szCs w:val="21"/>
          <w:u w:val="single"/>
        </w:rPr>
        <w:t xml:space="preserve">       </w:t>
      </w:r>
      <w:r>
        <w:rPr>
          <w:rFonts w:ascii="Times New Roman" w:hAnsi="Times New Roman" w:cs="Times New Roman"/>
          <w:szCs w:val="21"/>
        </w:rPr>
        <w:t xml:space="preserve">  </w:t>
      </w:r>
    </w:p>
    <w:p>
      <w:pPr>
        <w:pStyle w:val="11"/>
        <w:spacing w:line="276" w:lineRule="auto"/>
        <w:jc w:val="left"/>
        <w:rPr>
          <w:rFonts w:eastAsia="黑体" w:cs="Times New Roman"/>
          <w:sz w:val="21"/>
          <w:szCs w:val="21"/>
        </w:rPr>
      </w:pPr>
      <w:r>
        <w:rPr>
          <w:rFonts w:hAnsi="黑体" w:eastAsia="黑体" w:cs="Times New Roman"/>
          <w:sz w:val="21"/>
          <w:szCs w:val="21"/>
        </w:rPr>
        <w:t>二、阅读理解（</w:t>
      </w:r>
      <w:r>
        <w:rPr>
          <w:rFonts w:eastAsia="黑体" w:cs="Times New Roman"/>
          <w:sz w:val="21"/>
          <w:szCs w:val="21"/>
        </w:rPr>
        <w:t>20</w:t>
      </w:r>
      <w:r>
        <w:rPr>
          <w:rFonts w:hAnsi="黑体" w:eastAsia="黑体" w:cs="Times New Roman"/>
          <w:sz w:val="21"/>
          <w:szCs w:val="21"/>
        </w:rPr>
        <w:t>小题，每小题</w:t>
      </w:r>
      <w:r>
        <w:rPr>
          <w:rFonts w:eastAsia="黑体" w:cs="Times New Roman"/>
          <w:sz w:val="21"/>
          <w:szCs w:val="21"/>
        </w:rPr>
        <w:t>2</w:t>
      </w:r>
      <w:r>
        <w:rPr>
          <w:rFonts w:hAnsi="黑体" w:eastAsia="黑体" w:cs="Times New Roman"/>
          <w:sz w:val="21"/>
          <w:szCs w:val="21"/>
        </w:rPr>
        <w:t>分，共</w:t>
      </w:r>
      <w:r>
        <w:rPr>
          <w:rFonts w:eastAsia="黑体" w:cs="Times New Roman"/>
          <w:sz w:val="21"/>
          <w:szCs w:val="21"/>
        </w:rPr>
        <w:t>40</w:t>
      </w:r>
      <w:r>
        <w:rPr>
          <w:rFonts w:hAnsi="黑体" w:eastAsia="黑体" w:cs="Times New Roman"/>
          <w:sz w:val="21"/>
          <w:szCs w:val="21"/>
        </w:rPr>
        <w:t>分）</w:t>
      </w:r>
    </w:p>
    <w:p>
      <w:pPr>
        <w:pStyle w:val="5"/>
        <w:shd w:val="clear" w:color="auto" w:fill="FFFFFF"/>
        <w:spacing w:before="0" w:beforeAutospacing="0" w:after="0" w:afterAutospacing="0" w:line="276" w:lineRule="auto"/>
        <w:ind w:firstLine="3762" w:firstLineChars="1650"/>
        <w:contextualSpacing/>
        <w:jc w:val="both"/>
        <w:rPr>
          <w:rFonts w:ascii="Times New Roman" w:hAnsi="Times New Roman" w:cs="Times New Roman"/>
          <w:color w:val="222222"/>
          <w:spacing w:val="9"/>
          <w:sz w:val="21"/>
          <w:szCs w:val="21"/>
        </w:rPr>
      </w:pPr>
      <w:r>
        <w:rPr>
          <w:rFonts w:ascii="Times New Roman" w:hAnsi="Times New Roman" w:cs="Times New Roman"/>
          <w:color w:val="222222"/>
          <w:spacing w:val="9"/>
          <w:sz w:val="21"/>
          <w:szCs w:val="21"/>
        </w:rPr>
        <w:t>(A)</w:t>
      </w:r>
    </w:p>
    <w:p>
      <w:pPr>
        <w:pStyle w:val="5"/>
        <w:shd w:val="clear" w:color="auto" w:fill="FFFFFF"/>
        <w:spacing w:before="0" w:beforeAutospacing="0" w:after="0" w:afterAutospacing="0" w:line="276" w:lineRule="auto"/>
        <w:ind w:firstLine="42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There is a famous English saying “You are what you eat”, and </w:t>
      </w:r>
      <w:r>
        <w:rPr>
          <w:rFonts w:ascii="Times New Roman" w:hAnsi="Times New Roman" w:cs="Times New Roman"/>
          <w:color w:val="222222"/>
          <w:sz w:val="21"/>
          <w:szCs w:val="21"/>
          <w:u w:val="single"/>
        </w:rPr>
        <w:t>it</w:t>
      </w:r>
      <w:r>
        <w:rPr>
          <w:rFonts w:ascii="Times New Roman" w:hAnsi="Times New Roman" w:cs="Times New Roman"/>
          <w:color w:val="222222"/>
          <w:sz w:val="21"/>
          <w:szCs w:val="21"/>
        </w:rPr>
        <w:t> means what you put in your mouth will become part of you. Many experts (专家) use it to tell people it's important to have a good eating habit. For example, too much sweet food makes a person overweight（超重）. To avoid being fat, kids are told to keep off sweet food. But, a team of American scientists have found something new about eating sweet food.</w:t>
      </w:r>
    </w:p>
    <w:p>
      <w:pPr>
        <w:pStyle w:val="5"/>
        <w:shd w:val="clear" w:color="auto" w:fill="FFFFFF"/>
        <w:spacing w:before="0" w:beforeAutospacing="0" w:after="0" w:afterAutospacing="0" w:line="276"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“When we say some people ‘sweet’, we mean they are kind and friendly to us. Perhaps(也许) this word can help us learn more about people's feelings and acts.” said Brian Meier, a scientist from the study team. “Taste is something we experience every day. What we have done is to find whether we can know someone's character(角色) and behavior(行为) depending on their taste.”</w:t>
      </w:r>
    </w:p>
    <w:p>
      <w:pPr>
        <w:pStyle w:val="5"/>
        <w:shd w:val="clear" w:color="auto" w:fill="FFFFFF"/>
        <w:spacing w:before="0" w:beforeAutospacing="0" w:after="0" w:afterAutospacing="0" w:line="276" w:lineRule="auto"/>
        <w:ind w:firstLine="42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In one of their experiments(实验),  students were asked questions about their character</w:t>
      </w:r>
      <w:r>
        <w:rPr>
          <w:rFonts w:hint="eastAsia" w:ascii="Times New Roman" w:hAnsi="Times New Roman" w:cs="Times New Roman"/>
          <w:color w:val="222222"/>
          <w:sz w:val="21"/>
          <w:szCs w:val="21"/>
        </w:rPr>
        <w:t>——</w:t>
      </w:r>
      <w:r>
        <w:rPr>
          <w:rFonts w:ascii="Times New Roman" w:hAnsi="Times New Roman" w:cs="Times New Roman"/>
          <w:color w:val="222222"/>
          <w:sz w:val="21"/>
          <w:szCs w:val="21"/>
        </w:rPr>
        <w:t>whether, for example, they were soft-hearted or not. Then they were asked to make a list of their favorite food. According to their answers, the scientists found that the students who liked sweet food were nicer.</w:t>
      </w:r>
    </w:p>
    <w:p>
      <w:pPr>
        <w:pStyle w:val="5"/>
        <w:shd w:val="clear" w:color="auto" w:fill="FFFFFF"/>
        <w:spacing w:before="0" w:beforeAutospacing="0" w:after="0" w:afterAutospacing="0" w:line="276" w:lineRule="auto"/>
        <w:ind w:firstLine="420" w:firstLineChars="2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In their another experiment, the scientists found that people who preferred sweet food such as cookies and chocolate were more willing to help other people in need, and those who ate non-sweet food such as chips weren’t. For example, people with a sweet tooth were more likely to volunteer to clean up their city, visit sick children in the hospital and so on.</w:t>
      </w:r>
    </w:p>
    <w:p>
      <w:pPr>
        <w:pStyle w:val="5"/>
        <w:shd w:val="clear" w:color="auto" w:fill="FFFFFF"/>
        <w:spacing w:before="0" w:beforeAutospacing="0" w:after="0" w:afterAutospacing="0" w:line="276" w:lineRule="auto"/>
        <w:ind w:firstLine="420" w:firstLineChars="2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The result of the experiments is that people’s helpfulness or being nice has something to do with their taste for sweet food. So eating sweet food is a useful way to make people nice and helpful. Next time, try some ice-cream.</w:t>
      </w:r>
    </w:p>
    <w:p>
      <w:pPr>
        <w:pStyle w:val="5"/>
        <w:shd w:val="clear" w:color="auto" w:fill="FFFFFF"/>
        <w:spacing w:before="0" w:beforeAutospacing="0" w:after="0" w:afterAutospacing="0" w:line="276"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)21. The underlined word "it" refers to </w:t>
      </w:r>
      <w:r>
        <w:rPr>
          <w:rFonts w:ascii="Times New Roman" w:hAnsi="Times New Roman" w:cs="Times New Roman"/>
          <w:color w:val="222222"/>
          <w:sz w:val="21"/>
          <w:szCs w:val="21"/>
          <w:u w:val="single"/>
        </w:rPr>
        <w:t>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 xml:space="preserve">  </w:t>
      </w:r>
      <w:r>
        <w:rPr>
          <w:rFonts w:ascii="Times New Roman" w:hAnsi="Times New Roman" w:cs="Times New Roman"/>
          <w:color w:val="222222"/>
          <w:sz w:val="21"/>
          <w:szCs w:val="21"/>
        </w:rPr>
        <w:t>.</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the sweet food             B. the eating habit</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C. the American team         D. the English saying</w:t>
      </w:r>
    </w:p>
    <w:p>
      <w:pPr>
        <w:pStyle w:val="5"/>
        <w:shd w:val="clear" w:color="auto" w:fill="FFFFFF"/>
        <w:spacing w:before="0" w:beforeAutospacing="0" w:after="0" w:afterAutospacing="0" w:line="276" w:lineRule="auto"/>
        <w:ind w:left="1260" w:hanging="1260" w:hangingChars="6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)22. According to the result of the experiments, sweet food makes people</w:t>
      </w:r>
      <w:r>
        <w:rPr>
          <w:rFonts w:ascii="Times New Roman" w:hAnsi="Times New Roman" w:cs="Times New Roman"/>
          <w:color w:val="222222"/>
          <w:sz w:val="21"/>
          <w:szCs w:val="21"/>
          <w:u w:val="single"/>
        </w:rPr>
        <w:t>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    </w:t>
      </w:r>
      <w:r>
        <w:rPr>
          <w:rFonts w:ascii="Times New Roman" w:hAnsi="Times New Roman" w:cs="Times New Roman"/>
          <w:color w:val="222222"/>
          <w:sz w:val="21"/>
          <w:szCs w:val="21"/>
        </w:rPr>
        <w:t>.</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overweight      B. excited       C. relaxed      D. friendly</w:t>
      </w:r>
    </w:p>
    <w:p>
      <w:pPr>
        <w:pStyle w:val="5"/>
        <w:shd w:val="clear" w:color="auto" w:fill="FFFFFF"/>
        <w:spacing w:before="0" w:beforeAutospacing="0" w:after="0" w:afterAutospacing="0" w:line="276" w:lineRule="auto"/>
        <w:ind w:left="1050" w:hanging="1050" w:hangingChars="5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)23. The scientists found that the people who preferred </w:t>
      </w:r>
      <w:r>
        <w:rPr>
          <w:rFonts w:ascii="Times New Roman" w:hAnsi="Times New Roman" w:cs="Times New Roman"/>
          <w:color w:val="222222"/>
          <w:sz w:val="21"/>
          <w:szCs w:val="21"/>
          <w:u w:val="single"/>
        </w:rPr>
        <w:t>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   </w:t>
      </w:r>
      <w:r>
        <w:rPr>
          <w:rFonts w:ascii="Times New Roman" w:hAnsi="Times New Roman" w:cs="Times New Roman"/>
          <w:color w:val="222222"/>
          <w:sz w:val="21"/>
          <w:szCs w:val="21"/>
        </w:rPr>
        <w:t> were less helpful.</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ice-cream     </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B. chocolate  </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 C. chips   </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 xml:space="preserve"> D. cookies</w:t>
      </w:r>
    </w:p>
    <w:p>
      <w:pPr>
        <w:pStyle w:val="5"/>
        <w:shd w:val="clear" w:color="auto" w:fill="FFFFFF"/>
        <w:spacing w:before="0" w:beforeAutospacing="0" w:after="0" w:afterAutospacing="0" w:line="276"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)24. According to the passage, which of the followings is NOT true?</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There is some relationship between someone’s character and their taste.</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B. Kids are told to keep away from sweet food to be fat.</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C. What you put in your mouth will show your character.</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D. If people want to be kind or friendly, they can try some sweet food.</w:t>
      </w:r>
    </w:p>
    <w:p>
      <w:pPr>
        <w:pStyle w:val="5"/>
        <w:shd w:val="clear" w:color="auto" w:fill="FFFFFF"/>
        <w:spacing w:before="0" w:beforeAutospacing="0" w:after="0" w:afterAutospacing="0" w:line="276"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)25. It can be learnt from the passage that</w:t>
      </w:r>
      <w:r>
        <w:rPr>
          <w:rFonts w:ascii="Times New Roman" w:hAnsi="Times New Roman" w:cs="Times New Roman"/>
          <w:color w:val="222222"/>
          <w:sz w:val="21"/>
          <w:szCs w:val="21"/>
          <w:u w:val="single"/>
        </w:rPr>
        <w:t>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    </w:t>
      </w:r>
      <w:r>
        <w:rPr>
          <w:rFonts w:ascii="Times New Roman" w:hAnsi="Times New Roman" w:cs="Times New Roman"/>
          <w:color w:val="222222"/>
          <w:sz w:val="21"/>
          <w:szCs w:val="21"/>
        </w:rPr>
        <w:t>. </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Scientists asked college students questions about their future.</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B. Scientists told college students not to eat sweet food.</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C. People with a sweet tooth are more willing to help others.</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D. People's character has nothing to do with their taste. </w:t>
      </w:r>
    </w:p>
    <w:p>
      <w:pPr>
        <w:pStyle w:val="5"/>
        <w:shd w:val="clear" w:color="auto" w:fill="FFFFFF"/>
        <w:spacing w:line="276" w:lineRule="auto"/>
        <w:ind w:firstLine="3360" w:firstLineChars="1600"/>
        <w:contextualSpacing/>
        <w:rPr>
          <w:rFonts w:ascii="Times New Roman" w:hAnsi="Times New Roman" w:cs="Times New Roman"/>
          <w:color w:val="222222"/>
          <w:sz w:val="21"/>
          <w:szCs w:val="21"/>
        </w:rPr>
      </w:pPr>
      <w:r>
        <w:rPr>
          <w:rFonts w:ascii="Times New Roman" w:hAnsi="Times New Roman" w:cs="Times New Roman"/>
          <w:color w:val="222222"/>
          <w:sz w:val="21"/>
          <w:szCs w:val="21"/>
        </w:rPr>
        <w:t>（B）</w:t>
      </w:r>
    </w:p>
    <w:p>
      <w:pPr>
        <w:pStyle w:val="5"/>
        <w:shd w:val="clear" w:color="auto" w:fill="FFFFFF"/>
        <w:spacing w:line="264" w:lineRule="auto"/>
        <w:ind w:firstLine="420" w:firstLineChars="2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Music is an international language(语言).Popular music in America is what every student likes. Students carry small MP3s with earphones(耳机) and listen to music before class, after class, and at lunch. Students with cars play music loudly as they drive on the street. A driver listens to music on the car radio(收音机)as they drive to work. They also listen to the news about sports, the weather, and activities of American people. Most of the radio are music.</w:t>
      </w:r>
    </w:p>
    <w:p>
      <w:pPr>
        <w:pStyle w:val="5"/>
        <w:shd w:val="clear" w:color="auto" w:fill="FFFFFF"/>
        <w:spacing w:line="264" w:lineRule="auto"/>
        <w:ind w:firstLine="420" w:firstLineChars="2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Pop or popular music singers make much money. They make CDs which radio stations use in every station. Once the popular singer is heard all over the country, young people buy his or her CDs. Some of the money from these CDs comes to the singer. If the singer goes all over the country, all the young people want to meet him or her. Now the singer becomes a national star. There are other kinds of music that are important to Americans. One is called folk music. I</w:t>
      </w:r>
      <w:r>
        <w:rPr>
          <w:rFonts w:hint="eastAsia" w:ascii="Times New Roman" w:hAnsi="Times New Roman" w:cs="Times New Roman"/>
          <w:color w:val="222222"/>
          <w:sz w:val="21"/>
          <w:szCs w:val="21"/>
        </w:rPr>
        <w:t>t</w:t>
      </w:r>
      <w:r>
        <w:rPr>
          <w:rFonts w:ascii="Times New Roman" w:hAnsi="Times New Roman" w:cs="Times New Roman"/>
          <w:color w:val="222222"/>
          <w:sz w:val="21"/>
          <w:szCs w:val="21"/>
        </w:rPr>
        <w:t xml:space="preserve"> has stories about the life of Americans. Another is called country music. Today, any music about country life and the love between a country boy and his girl, people usually call it country music. Serious music for the concert halls, people often call it classical music.</w:t>
      </w:r>
    </w:p>
    <w:p>
      <w:pPr>
        <w:pStyle w:val="5"/>
        <w:shd w:val="clear" w:color="auto" w:fill="FFFFFF"/>
        <w:spacing w:line="264" w:lineRule="auto"/>
        <w:ind w:firstLine="420" w:firstLineChars="200"/>
        <w:contextualSpacing/>
        <w:jc w:val="both"/>
        <w:rPr>
          <w:rFonts w:ascii="黑体" w:hAnsi="黑体" w:eastAsia="黑体" w:cs="Times New Roman"/>
          <w:color w:val="222222"/>
          <w:sz w:val="21"/>
          <w:szCs w:val="21"/>
        </w:rPr>
      </w:pPr>
      <w:r>
        <w:rPr>
          <w:rFonts w:ascii="黑体" w:hAnsi="黑体" w:eastAsia="黑体" w:cs="Times New Roman"/>
          <w:color w:val="222222"/>
          <w:sz w:val="21"/>
          <w:szCs w:val="21"/>
        </w:rPr>
        <w:t>根据材料内容选择最佳答案。</w:t>
      </w:r>
    </w:p>
    <w:p>
      <w:pPr>
        <w:pStyle w:val="5"/>
        <w:shd w:val="clear" w:color="auto" w:fill="FFFFFF"/>
        <w:spacing w:line="264"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)26. Almost every American student likes______.</w:t>
      </w:r>
    </w:p>
    <w:p>
      <w:pPr>
        <w:pStyle w:val="5"/>
        <w:shd w:val="clear" w:color="auto" w:fill="FFFFFF"/>
        <w:spacing w:line="264"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popular music  B. American songs</w:t>
      </w:r>
      <w:r>
        <w:rPr>
          <w:rFonts w:ascii="Times New Roman" w:hAnsi="Times New Roman" w:cs="Times New Roman"/>
          <w:color w:val="222222"/>
          <w:sz w:val="21"/>
          <w:szCs w:val="21"/>
        </w:rPr>
        <w:tab/>
      </w:r>
      <w:r>
        <w:rPr>
          <w:rFonts w:ascii="Times New Roman" w:hAnsi="Times New Roman" w:cs="Times New Roman"/>
          <w:color w:val="222222"/>
          <w:sz w:val="21"/>
          <w:szCs w:val="21"/>
        </w:rPr>
        <w:t xml:space="preserve">    C. folk music</w:t>
      </w:r>
      <w:r>
        <w:rPr>
          <w:rFonts w:ascii="Times New Roman" w:hAnsi="Times New Roman" w:cs="Times New Roman"/>
          <w:color w:val="222222"/>
          <w:sz w:val="21"/>
          <w:szCs w:val="21"/>
        </w:rPr>
        <w:tab/>
      </w:r>
      <w:r>
        <w:rPr>
          <w:rFonts w:ascii="Times New Roman" w:hAnsi="Times New Roman" w:cs="Times New Roman"/>
          <w:color w:val="222222"/>
          <w:sz w:val="21"/>
          <w:szCs w:val="21"/>
        </w:rPr>
        <w:t xml:space="preserve">    D. CDs</w:t>
      </w:r>
    </w:p>
    <w:p>
      <w:pPr>
        <w:pStyle w:val="5"/>
        <w:shd w:val="clear" w:color="auto" w:fill="FFFFFF"/>
        <w:spacing w:line="264"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)27.What do drivers do while they are driving?</w:t>
      </w:r>
    </w:p>
    <w:p>
      <w:pPr>
        <w:pStyle w:val="5"/>
        <w:shd w:val="clear" w:color="auto" w:fill="FFFFFF"/>
        <w:spacing w:line="264"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Listen to pop songs.</w:t>
      </w:r>
      <w:r>
        <w:rPr>
          <w:rFonts w:ascii="Times New Roman" w:hAnsi="Times New Roman" w:cs="Times New Roman"/>
          <w:color w:val="222222"/>
          <w:sz w:val="21"/>
          <w:szCs w:val="21"/>
        </w:rPr>
        <w:tab/>
      </w:r>
      <w:r>
        <w:rPr>
          <w:rFonts w:ascii="Times New Roman" w:hAnsi="Times New Roman" w:cs="Times New Roman"/>
          <w:color w:val="222222"/>
          <w:sz w:val="21"/>
          <w:szCs w:val="21"/>
        </w:rPr>
        <w:t xml:space="preserve">         B. Listen to news and make a CD.</w:t>
      </w:r>
      <w:r>
        <w:rPr>
          <w:rFonts w:ascii="Times New Roman" w:hAnsi="Times New Roman" w:cs="Times New Roman"/>
          <w:color w:val="222222"/>
          <w:sz w:val="21"/>
          <w:szCs w:val="21"/>
        </w:rPr>
        <w:tab/>
      </w:r>
    </w:p>
    <w:p>
      <w:pPr>
        <w:pStyle w:val="5"/>
        <w:shd w:val="clear" w:color="auto" w:fill="FFFFFF"/>
        <w:spacing w:line="264"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C. Listen to music and news.</w:t>
      </w:r>
      <w:r>
        <w:rPr>
          <w:rFonts w:ascii="Times New Roman" w:hAnsi="Times New Roman" w:cs="Times New Roman"/>
          <w:color w:val="222222"/>
          <w:sz w:val="21"/>
          <w:szCs w:val="21"/>
        </w:rPr>
        <w:tab/>
      </w:r>
      <w:r>
        <w:rPr>
          <w:rFonts w:ascii="Times New Roman" w:hAnsi="Times New Roman" w:cs="Times New Roman"/>
          <w:color w:val="222222"/>
          <w:sz w:val="21"/>
          <w:szCs w:val="21"/>
        </w:rPr>
        <w:t xml:space="preserve">  </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D. Listen to stories.</w:t>
      </w:r>
      <w:r>
        <w:rPr>
          <w:rFonts w:ascii="Times New Roman" w:hAnsi="Times New Roman" w:cs="Times New Roman"/>
          <w:color w:val="222222"/>
          <w:sz w:val="21"/>
          <w:szCs w:val="21"/>
        </w:rPr>
        <w:tab/>
      </w:r>
    </w:p>
    <w:p>
      <w:pPr>
        <w:pStyle w:val="5"/>
        <w:shd w:val="clear" w:color="auto" w:fill="FFFFFF"/>
        <w:spacing w:line="264"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)28.What’s one of the reasons that singers become national stars?</w:t>
      </w:r>
    </w:p>
    <w:p>
      <w:pPr>
        <w:pStyle w:val="5"/>
        <w:shd w:val="clear" w:color="auto" w:fill="FFFFFF"/>
        <w:spacing w:line="264"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Their CDs are used in every station.</w:t>
      </w:r>
    </w:p>
    <w:p>
      <w:pPr>
        <w:pStyle w:val="5"/>
        <w:shd w:val="clear" w:color="auto" w:fill="FFFFFF"/>
        <w:spacing w:line="264"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B. Several young people buy their CDs.</w:t>
      </w:r>
    </w:p>
    <w:p>
      <w:pPr>
        <w:pStyle w:val="5"/>
        <w:shd w:val="clear" w:color="auto" w:fill="FFFFFF"/>
        <w:spacing w:line="264"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xml:space="preserve">C. They are followed by young people sometimes. </w:t>
      </w:r>
    </w:p>
    <w:p>
      <w:pPr>
        <w:pStyle w:val="5"/>
        <w:shd w:val="clear" w:color="auto" w:fill="FFFFFF"/>
        <w:spacing w:line="264"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D. They all become national stars.</w:t>
      </w:r>
    </w:p>
    <w:p>
      <w:pPr>
        <w:pStyle w:val="5"/>
        <w:shd w:val="clear" w:color="auto" w:fill="FFFFFF"/>
        <w:spacing w:line="264"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)29.Country music is a kind of music about _______.</w:t>
      </w:r>
    </w:p>
    <w:p>
      <w:pPr>
        <w:pStyle w:val="5"/>
        <w:shd w:val="clear" w:color="auto" w:fill="FFFFFF"/>
        <w:spacing w:line="264"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the life of Americans story</w:t>
      </w:r>
    </w:p>
    <w:p>
      <w:pPr>
        <w:pStyle w:val="5"/>
        <w:shd w:val="clear" w:color="auto" w:fill="FFFFFF"/>
        <w:spacing w:line="264"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xml:space="preserve">B. country life and the love between a country boy and his girl </w:t>
      </w:r>
    </w:p>
    <w:p>
      <w:pPr>
        <w:pStyle w:val="5"/>
        <w:shd w:val="clear" w:color="auto" w:fill="FFFFFF"/>
        <w:spacing w:line="264"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xml:space="preserve">C. the concert halls              </w:t>
      </w:r>
    </w:p>
    <w:p>
      <w:pPr>
        <w:pStyle w:val="5"/>
        <w:shd w:val="clear" w:color="auto" w:fill="FFFFFF"/>
        <w:spacing w:line="276"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D. international</w:t>
      </w:r>
    </w:p>
    <w:p>
      <w:pPr>
        <w:pStyle w:val="5"/>
        <w:shd w:val="clear" w:color="auto" w:fill="FFFFFF"/>
        <w:spacing w:line="276"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)30.What may be the best title for this passage?</w:t>
      </w:r>
    </w:p>
    <w:p>
      <w:pPr>
        <w:pStyle w:val="5"/>
        <w:shd w:val="clear" w:color="auto" w:fill="FFFFFF"/>
        <w:spacing w:line="276"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Popular Music in America</w:t>
      </w:r>
      <w:r>
        <w:rPr>
          <w:rFonts w:ascii="Times New Roman" w:hAnsi="Times New Roman" w:cs="Times New Roman"/>
          <w:color w:val="222222"/>
          <w:sz w:val="21"/>
          <w:szCs w:val="21"/>
        </w:rPr>
        <w:tab/>
      </w:r>
      <w:r>
        <w:rPr>
          <w:rFonts w:ascii="Times New Roman" w:hAnsi="Times New Roman" w:cs="Times New Roman"/>
          <w:color w:val="222222"/>
          <w:sz w:val="21"/>
          <w:szCs w:val="21"/>
        </w:rPr>
        <w:t xml:space="preserve">    B. Kinds of CDs</w:t>
      </w:r>
      <w:r>
        <w:rPr>
          <w:rFonts w:ascii="Times New Roman" w:hAnsi="Times New Roman" w:cs="Times New Roman"/>
          <w:color w:val="222222"/>
          <w:sz w:val="21"/>
          <w:szCs w:val="21"/>
        </w:rPr>
        <w:tab/>
      </w:r>
    </w:p>
    <w:p>
      <w:pPr>
        <w:pStyle w:val="5"/>
        <w:shd w:val="clear" w:color="auto" w:fill="FFFFFF"/>
        <w:spacing w:before="0" w:beforeAutospacing="0" w:after="0" w:afterAutospacing="0" w:line="276" w:lineRule="auto"/>
        <w:ind w:firstLine="735" w:firstLineChars="35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C. How to be Famous Singers</w:t>
      </w:r>
      <w:r>
        <w:rPr>
          <w:rFonts w:ascii="Times New Roman" w:hAnsi="Times New Roman" w:cs="Times New Roman"/>
          <w:color w:val="222222"/>
          <w:sz w:val="21"/>
          <w:szCs w:val="21"/>
        </w:rPr>
        <w:tab/>
      </w:r>
      <w:r>
        <w:rPr>
          <w:rFonts w:ascii="Times New Roman" w:hAnsi="Times New Roman" w:cs="Times New Roman"/>
          <w:color w:val="222222"/>
          <w:sz w:val="21"/>
          <w:szCs w:val="21"/>
        </w:rPr>
        <w:t xml:space="preserve">    D. Kinds of Music in America</w:t>
      </w:r>
    </w:p>
    <w:p>
      <w:pPr>
        <w:pStyle w:val="5"/>
        <w:shd w:val="clear" w:color="auto" w:fill="FFFFFF"/>
        <w:spacing w:before="0" w:beforeAutospacing="0" w:after="0" w:afterAutospacing="0" w:line="276" w:lineRule="auto"/>
        <w:ind w:firstLine="3360" w:firstLineChars="16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（C）</w:t>
      </w:r>
    </w:p>
    <w:p>
      <w:pPr>
        <w:pStyle w:val="5"/>
        <w:shd w:val="clear" w:color="auto" w:fill="FFFFFF"/>
        <w:spacing w:before="0" w:beforeAutospacing="0" w:after="0" w:afterAutospacing="0" w:line="276" w:lineRule="auto"/>
        <w:ind w:firstLine="420" w:firstLineChars="2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Teeth are important. Strong , healthy teeth help you chew(咀嚼) foods that help you grow. They help you speak clearly. And yes ,they help you look best. Here are some tips for you to take care of your teeth:</w:t>
      </w:r>
    </w:p>
    <w:p>
      <w:pPr>
        <w:pStyle w:val="5"/>
        <w:shd w:val="clear" w:color="auto" w:fill="FFFFFF"/>
        <w:spacing w:before="0" w:beforeAutospacing="0" w:after="0" w:afterAutospacing="0" w:line="276" w:lineRule="auto"/>
        <w:ind w:firstLine="420" w:firstLineChars="2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1. Brush your teeth the right way.</w:t>
      </w:r>
    </w:p>
    <w:p>
      <w:pPr>
        <w:pStyle w:val="5"/>
        <w:shd w:val="clear" w:color="auto" w:fill="FFFFFF"/>
        <w:spacing w:before="0" w:beforeAutospacing="0" w:after="0" w:afterAutospacing="0" w:line="276" w:lineRule="auto"/>
        <w:ind w:firstLine="420" w:firstLineChars="2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Brush your teeth at least twice a day – after breakfast and before bedtime. If you can, brush after lunch or after sweet snacks, too. Brush all of your teeth, not just the front ones. Spend time brushing teeth along the sides and back of your mouth. Spend at least three minutes each time you brush. Play a song you like to help pass the time. Get a new toothbrush every three months. When you buy toothbrush, be sure it has soft bristles(鬃毛).</w:t>
      </w:r>
    </w:p>
    <w:p>
      <w:pPr>
        <w:pStyle w:val="5"/>
        <w:shd w:val="clear" w:color="auto" w:fill="FFFFFF"/>
        <w:spacing w:before="0" w:beforeAutospacing="0" w:after="0" w:afterAutospacing="0" w:line="276" w:lineRule="auto"/>
        <w:ind w:firstLine="43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2. Learn how to floss(用牙线清洁牙齿) your teeth.</w:t>
      </w:r>
    </w:p>
    <w:p>
      <w:pPr>
        <w:pStyle w:val="5"/>
        <w:shd w:val="clear" w:color="auto" w:fill="FFFFFF"/>
        <w:spacing w:before="0" w:beforeAutospacing="0" w:after="0" w:afterAutospacing="0" w:line="276" w:lineRule="auto"/>
        <w:ind w:firstLine="43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Flossing is a very important way to keep your teeth healthy. Food may hide between two teeth. Flossing can help get rid of</w:t>
      </w:r>
      <w:r>
        <w:rPr>
          <w:rFonts w:hint="eastAsia" w:ascii="Times New Roman" w:hAnsi="Times New Roman" w:cs="Times New Roman"/>
          <w:color w:val="222222"/>
          <w:sz w:val="21"/>
          <w:szCs w:val="21"/>
        </w:rPr>
        <w:t>（去除）</w:t>
      </w:r>
      <w:r>
        <w:rPr>
          <w:rFonts w:ascii="Times New Roman" w:hAnsi="Times New Roman" w:cs="Times New Roman"/>
          <w:color w:val="222222"/>
          <w:sz w:val="21"/>
          <w:szCs w:val="21"/>
        </w:rPr>
        <w:t>it. You’ll need to floss your teeth at least once a day.</w:t>
      </w:r>
    </w:p>
    <w:p>
      <w:pPr>
        <w:pStyle w:val="5"/>
        <w:shd w:val="clear" w:color="auto" w:fill="FFFFFF"/>
        <w:spacing w:before="0" w:beforeAutospacing="0" w:after="0" w:afterAutospacing="0" w:line="276" w:lineRule="auto"/>
        <w:ind w:firstLine="43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3. Have good eating habits.</w:t>
      </w:r>
    </w:p>
    <w:p>
      <w:pPr>
        <w:pStyle w:val="5"/>
        <w:shd w:val="clear" w:color="auto" w:fill="FFFFFF"/>
        <w:spacing w:before="0" w:beforeAutospacing="0" w:after="0" w:afterAutospacing="0" w:line="276" w:lineRule="auto"/>
        <w:ind w:firstLine="43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You need to be careful about what you eat and drink. Eating sugar is a major cause of tooth decay(蛀牙).Eat lots of fruits and vegetables and drink water instead of soda(苏打).</w:t>
      </w:r>
    </w:p>
    <w:p>
      <w:pPr>
        <w:pStyle w:val="5"/>
        <w:shd w:val="clear" w:color="auto" w:fill="FFFFFF"/>
        <w:spacing w:before="0" w:beforeAutospacing="0" w:after="0" w:afterAutospacing="0" w:line="276"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)31. How many times at least should we brush our teeth a day?______</w:t>
      </w:r>
    </w:p>
    <w:p>
      <w:pPr>
        <w:pStyle w:val="5"/>
        <w:shd w:val="clear" w:color="auto" w:fill="FFFFFF"/>
        <w:spacing w:before="0" w:beforeAutospacing="0" w:after="0" w:afterAutospacing="0" w:line="276" w:lineRule="auto"/>
        <w:ind w:firstLine="43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A. 1           B. 2         C. 3             D. 4</w:t>
      </w:r>
    </w:p>
    <w:p>
      <w:pPr>
        <w:pStyle w:val="5"/>
        <w:shd w:val="clear" w:color="auto" w:fill="FFFFFF"/>
        <w:spacing w:before="0" w:beforeAutospacing="0" w:after="0" w:afterAutospacing="0" w:line="276"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)32. What is the major cause of tooth decay? ______</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Not brushing teeth       B. Not changing toothbrush   </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C. Eating sugar           D. Not flossing teeth</w:t>
      </w:r>
    </w:p>
    <w:p>
      <w:pPr>
        <w:pStyle w:val="5"/>
        <w:shd w:val="clear" w:color="auto" w:fill="FFFFFF"/>
        <w:spacing w:before="0" w:beforeAutospacing="0" w:after="0" w:afterAutospacing="0" w:line="276"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)33. How often should we change our toothbrushes? ______</w:t>
      </w:r>
    </w:p>
    <w:p>
      <w:pPr>
        <w:pStyle w:val="5"/>
        <w:shd w:val="clear" w:color="auto" w:fill="FFFFFF"/>
        <w:spacing w:before="0" w:beforeAutospacing="0" w:after="0" w:afterAutospacing="0" w:line="276" w:lineRule="auto"/>
        <w:ind w:firstLine="43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xml:space="preserve">   A. </w:t>
      </w:r>
      <w:r>
        <w:rPr>
          <w:rFonts w:hint="eastAsia" w:ascii="Times New Roman" w:hAnsi="Times New Roman" w:cs="Times New Roman"/>
          <w:color w:val="222222"/>
          <w:sz w:val="21"/>
          <w:szCs w:val="21"/>
        </w:rPr>
        <w:t>N</w:t>
      </w:r>
      <w:r>
        <w:rPr>
          <w:rFonts w:ascii="Times New Roman" w:hAnsi="Times New Roman" w:cs="Times New Roman"/>
          <w:color w:val="222222"/>
          <w:sz w:val="21"/>
          <w:szCs w:val="21"/>
        </w:rPr>
        <w:t xml:space="preserve">ever       B. </w:t>
      </w:r>
      <w:r>
        <w:rPr>
          <w:rFonts w:hint="eastAsia" w:ascii="Times New Roman" w:hAnsi="Times New Roman" w:cs="Times New Roman"/>
          <w:color w:val="222222"/>
          <w:sz w:val="21"/>
          <w:szCs w:val="21"/>
        </w:rPr>
        <w:t>T</w:t>
      </w:r>
      <w:r>
        <w:rPr>
          <w:rFonts w:ascii="Times New Roman" w:hAnsi="Times New Roman" w:cs="Times New Roman"/>
          <w:color w:val="222222"/>
          <w:sz w:val="21"/>
          <w:szCs w:val="21"/>
        </w:rPr>
        <w:t xml:space="preserve">hree times a month        C. </w:t>
      </w:r>
      <w:r>
        <w:rPr>
          <w:rFonts w:hint="eastAsia" w:ascii="Times New Roman" w:hAnsi="Times New Roman" w:cs="Times New Roman"/>
          <w:color w:val="222222"/>
          <w:sz w:val="21"/>
          <w:szCs w:val="21"/>
        </w:rPr>
        <w:t>E</w:t>
      </w:r>
      <w:r>
        <w:rPr>
          <w:rFonts w:ascii="Times New Roman" w:hAnsi="Times New Roman" w:cs="Times New Roman"/>
          <w:color w:val="222222"/>
          <w:sz w:val="21"/>
          <w:szCs w:val="21"/>
        </w:rPr>
        <w:t xml:space="preserve">very three months      D. </w:t>
      </w:r>
      <w:r>
        <w:rPr>
          <w:rFonts w:hint="eastAsia" w:ascii="Times New Roman" w:hAnsi="Times New Roman" w:cs="Times New Roman"/>
          <w:color w:val="222222"/>
          <w:sz w:val="21"/>
          <w:szCs w:val="21"/>
        </w:rPr>
        <w:t>E</w:t>
      </w:r>
      <w:r>
        <w:rPr>
          <w:rFonts w:ascii="Times New Roman" w:hAnsi="Times New Roman" w:cs="Times New Roman"/>
          <w:color w:val="222222"/>
          <w:sz w:val="21"/>
          <w:szCs w:val="21"/>
        </w:rPr>
        <w:t>very month</w:t>
      </w:r>
    </w:p>
    <w:p>
      <w:pPr>
        <w:pStyle w:val="5"/>
        <w:shd w:val="clear" w:color="auto" w:fill="FFFFFF"/>
        <w:spacing w:before="0" w:beforeAutospacing="0" w:after="0" w:afterAutospacing="0" w:line="276"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)34. The bristles of the toothbrush must be______.</w:t>
      </w:r>
    </w:p>
    <w:p>
      <w:pPr>
        <w:pStyle w:val="5"/>
        <w:shd w:val="clear" w:color="auto" w:fill="FFFFFF"/>
        <w:spacing w:before="0" w:beforeAutospacing="0" w:after="0" w:afterAutospacing="0" w:line="276" w:lineRule="auto"/>
        <w:ind w:firstLine="43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A. hard        B. soft       C. expensive        D. not mentioned</w:t>
      </w:r>
    </w:p>
    <w:p>
      <w:pPr>
        <w:pStyle w:val="5"/>
        <w:shd w:val="clear" w:color="auto" w:fill="FFFFFF"/>
        <w:spacing w:before="0" w:beforeAutospacing="0" w:after="0" w:afterAutospacing="0" w:line="276"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)35. Which is the right way to take care of teeth? ______</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Only brush front teeth.     </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B. Not brush teeth before sleeping.</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C. Spend at most three minutes to brush teeth each time.</w:t>
      </w:r>
    </w:p>
    <w:p>
      <w:pPr>
        <w:pStyle w:val="5"/>
        <w:shd w:val="clear" w:color="auto" w:fill="FFFFFF"/>
        <w:spacing w:before="0" w:beforeAutospacing="0" w:after="0" w:afterAutospacing="0" w:line="276"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D. Eat lots of fruits and vegetables and drink water instead of soda.</w:t>
      </w:r>
    </w:p>
    <w:p>
      <w:pPr>
        <w:pStyle w:val="5"/>
        <w:shd w:val="clear" w:color="auto" w:fill="FFFFFF"/>
        <w:spacing w:before="0" w:beforeAutospacing="0" w:after="0" w:afterAutospacing="0" w:line="276" w:lineRule="auto"/>
        <w:ind w:firstLine="3360" w:firstLineChars="1600"/>
        <w:contextualSpacing/>
        <w:jc w:val="both"/>
        <w:rPr>
          <w:rFonts w:ascii="Times New Roman" w:hAnsi="Times New Roman" w:cs="Times New Roman"/>
          <w:color w:val="222222"/>
          <w:sz w:val="21"/>
          <w:szCs w:val="21"/>
        </w:rPr>
      </w:pPr>
    </w:p>
    <w:p>
      <w:pPr>
        <w:pStyle w:val="5"/>
        <w:shd w:val="clear" w:color="auto" w:fill="FFFFFF"/>
        <w:spacing w:before="0" w:beforeAutospacing="0" w:after="0" w:afterAutospacing="0" w:line="276" w:lineRule="auto"/>
        <w:ind w:firstLine="3360" w:firstLineChars="16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（D）</w:t>
      </w:r>
    </w:p>
    <w:p>
      <w:pPr>
        <w:pStyle w:val="5"/>
        <w:spacing w:before="0" w:beforeAutospacing="0" w:after="0" w:afterAutospacing="0" w:line="276" w:lineRule="auto"/>
        <w:ind w:firstLine="630" w:firstLineChars="300"/>
        <w:jc w:val="both"/>
        <w:rPr>
          <w:rFonts w:ascii="Times New Roman" w:hAnsi="Times New Roman" w:cs="Times New Roman"/>
          <w:color w:val="222222"/>
          <w:sz w:val="21"/>
          <w:szCs w:val="21"/>
        </w:rPr>
      </w:pPr>
      <w:r>
        <w:rPr>
          <w:rFonts w:ascii="Times New Roman" w:hAnsi="Times New Roman" w:cs="Times New Roman"/>
          <w:color w:val="222222"/>
          <w:sz w:val="21"/>
          <w:szCs w:val="21"/>
        </w:rPr>
        <w:t>Do you know the mascot(吉祥物)of 2022 Beijing Olympic Games?</w:t>
      </w:r>
      <w:r>
        <w:rPr>
          <w:rFonts w:hint="eastAsia" w:ascii="Times New Roman" w:hAnsi="Times New Roman" w:cs="Times New Roman"/>
          <w:color w:val="222222"/>
          <w:sz w:val="21"/>
          <w:szCs w:val="21"/>
          <w:u w:val="single"/>
        </w:rPr>
        <w:t xml:space="preserve">  36  </w:t>
      </w:r>
      <w:r>
        <w:rPr>
          <w:rFonts w:ascii="Times New Roman" w:hAnsi="Times New Roman" w:cs="Times New Roman"/>
          <w:color w:val="222222"/>
          <w:sz w:val="21"/>
          <w:szCs w:val="21"/>
        </w:rPr>
        <w:t>“Bing”means“ice”</w:t>
      </w:r>
    </w:p>
    <w:p>
      <w:pPr>
        <w:pStyle w:val="5"/>
        <w:spacing w:before="0" w:beforeAutospacing="0" w:after="0" w:afterAutospacing="0" w:line="276" w:lineRule="auto"/>
        <w:jc w:val="both"/>
        <w:rPr>
          <w:rFonts w:ascii="Times New Roman" w:hAnsi="Times New Roman" w:cs="Times New Roman"/>
          <w:color w:val="222222"/>
          <w:sz w:val="21"/>
          <w:szCs w:val="21"/>
        </w:rPr>
      </w:pPr>
      <w:r>
        <w:rPr>
          <w:rFonts w:ascii="Times New Roman" w:hAnsi="Times New Roman" w:cs="Times New Roman"/>
          <w:color w:val="222222"/>
          <w:sz w:val="21"/>
          <w:szCs w:val="21"/>
        </w:rPr>
        <w:t>in Chinese and “Dwen Dwen” means “health and lively(充满生气的)”.It shows the spirit(精神)of the Winter Olympics.</w:t>
      </w:r>
    </w:p>
    <w:p>
      <w:pPr>
        <w:pStyle w:val="5"/>
        <w:spacing w:before="0" w:beforeAutospacing="0" w:after="0" w:afterAutospacing="0" w:line="276" w:lineRule="auto"/>
        <w:ind w:firstLine="630" w:firstLineChars="300"/>
        <w:jc w:val="both"/>
        <w:rPr>
          <w:rFonts w:ascii="Times New Roman" w:hAnsi="Times New Roman" w:cs="Times New Roman"/>
          <w:color w:val="222222"/>
          <w:sz w:val="21"/>
          <w:szCs w:val="21"/>
        </w:rPr>
      </w:pPr>
      <w:r>
        <w:rPr>
          <w:rFonts w:ascii="Times New Roman" w:hAnsi="Times New Roman" w:cs="Times New Roman"/>
          <w:color w:val="222222"/>
          <w:sz w:val="21"/>
          <w:szCs w:val="21"/>
        </w:rPr>
        <w:t>Bing Dwen Dwen is a panda's name.</w:t>
      </w:r>
      <w:r>
        <w:rPr>
          <w:rFonts w:hint="eastAsia" w:ascii="Times New Roman" w:hAnsi="Times New Roman" w:cs="Times New Roman"/>
          <w:color w:val="222222"/>
          <w:sz w:val="21"/>
          <w:szCs w:val="21"/>
          <w:u w:val="single"/>
        </w:rPr>
        <w:t xml:space="preserve">  37  </w:t>
      </w:r>
      <w:r>
        <w:rPr>
          <w:rFonts w:ascii="Times New Roman" w:hAnsi="Times New Roman" w:cs="Times New Roman"/>
          <w:color w:val="222222"/>
          <w:sz w:val="21"/>
          <w:szCs w:val="21"/>
        </w:rPr>
        <w:t>It looks very cute. And it has a white face and two big black eyes. Its arms and legs are black.</w:t>
      </w:r>
      <w:r>
        <w:rPr>
          <w:rFonts w:hint="eastAsia" w:ascii="Times New Roman" w:hAnsi="Times New Roman" w:cs="Times New Roman"/>
          <w:color w:val="222222"/>
          <w:sz w:val="21"/>
          <w:szCs w:val="21"/>
          <w:u w:val="single"/>
        </w:rPr>
        <w:t xml:space="preserve">  38  </w:t>
      </w:r>
      <w:r>
        <w:rPr>
          <w:rFonts w:ascii="Times New Roman" w:hAnsi="Times New Roman" w:cs="Times New Roman"/>
          <w:color w:val="222222"/>
          <w:sz w:val="21"/>
          <w:szCs w:val="21"/>
        </w:rPr>
        <w:t>It is tall and looks strong. But its nose and mouth are small. It wears clothes made of ice. It looks like a winter sports player from the future. What a cute panda!</w:t>
      </w:r>
    </w:p>
    <w:p>
      <w:pPr>
        <w:pStyle w:val="5"/>
        <w:spacing w:before="0" w:beforeAutospacing="0" w:after="0" w:afterAutospacing="0" w:line="276" w:lineRule="auto"/>
        <w:ind w:firstLine="630" w:firstLineChars="300"/>
        <w:jc w:val="both"/>
        <w:rPr>
          <w:rFonts w:ascii="Times New Roman" w:hAnsi="Times New Roman" w:cs="Times New Roman"/>
          <w:color w:val="222222"/>
          <w:sz w:val="21"/>
          <w:szCs w:val="21"/>
        </w:rPr>
      </w:pPr>
      <w:r>
        <w:rPr>
          <w:rFonts w:hint="eastAsia" w:ascii="Times New Roman" w:hAnsi="Times New Roman" w:cs="Times New Roman"/>
          <w:color w:val="222222"/>
          <w:sz w:val="21"/>
          <w:szCs w:val="21"/>
          <w:u w:val="single"/>
        </w:rPr>
        <w:t xml:space="preserve">  39  </w:t>
      </w:r>
      <w:r>
        <w:rPr>
          <w:rFonts w:ascii="Times New Roman" w:hAnsi="Times New Roman" w:cs="Times New Roman"/>
          <w:color w:val="222222"/>
          <w:sz w:val="21"/>
          <w:szCs w:val="21"/>
        </w:rPr>
        <w:t>There are many colors in the halo, such as blue, red, yellow and so on. The halo means ice snow tracks(冰雪赛道).</w:t>
      </w:r>
      <w:r>
        <w:rPr>
          <w:rFonts w:hint="eastAsia" w:ascii="Times New Roman" w:hAnsi="Times New Roman" w:cs="Times New Roman"/>
          <w:color w:val="222222"/>
          <w:sz w:val="21"/>
          <w:szCs w:val="21"/>
          <w:u w:val="single"/>
        </w:rPr>
        <w:t xml:space="preserve">  40  </w:t>
      </w:r>
      <w:r>
        <w:rPr>
          <w:rFonts w:ascii="Times New Roman" w:hAnsi="Times New Roman" w:cs="Times New Roman"/>
          <w:color w:val="222222"/>
          <w:sz w:val="21"/>
          <w:szCs w:val="21"/>
        </w:rPr>
        <w:t>It means that China welcomes friends and players from all over the world.</w:t>
      </w:r>
    </w:p>
    <w:p>
      <w:pPr>
        <w:pStyle w:val="5"/>
        <w:spacing w:before="0" w:beforeAutospacing="0" w:after="0" w:afterAutospacing="0" w:line="276" w:lineRule="auto"/>
        <w:ind w:firstLine="630" w:firstLineChars="300"/>
        <w:jc w:val="both"/>
        <w:rPr>
          <w:rFonts w:ascii="Times New Roman" w:hAnsi="Times New Roman" w:cs="Times New Roman"/>
          <w:color w:val="222222"/>
          <w:sz w:val="21"/>
          <w:szCs w:val="21"/>
        </w:rPr>
      </w:pPr>
      <w:r>
        <w:rPr>
          <w:rFonts w:ascii="Times New Roman" w:hAnsi="Times New Roman" w:cs="Times New Roman"/>
          <w:color w:val="222222"/>
          <w:sz w:val="21"/>
          <w:szCs w:val="21"/>
        </w:rPr>
        <w:t>Many people around the world like it very much. Do you like this cute mascot? I like it very much.</w:t>
      </w:r>
    </w:p>
    <w:p>
      <w:pPr>
        <w:pStyle w:val="5"/>
        <w:spacing w:before="0" w:beforeAutospacing="0" w:after="0" w:afterAutospacing="0" w:line="276" w:lineRule="auto"/>
        <w:ind w:firstLine="420" w:firstLineChars="200"/>
        <w:jc w:val="both"/>
        <w:rPr>
          <w:rFonts w:ascii="黑体" w:hAnsi="黑体" w:eastAsia="黑体" w:cs="Times New Roman"/>
          <w:color w:val="222222"/>
          <w:sz w:val="21"/>
          <w:szCs w:val="21"/>
        </w:rPr>
      </w:pPr>
      <w:r>
        <w:rPr>
          <w:rFonts w:ascii="黑体" w:hAnsi="黑体" w:eastAsia="黑体" w:cs="Times New Roman"/>
          <w:color w:val="222222"/>
          <w:sz w:val="21"/>
          <w:szCs w:val="21"/>
        </w:rPr>
        <w:t>根据材料内容，从下面五个选项中选出能填入文中空缺处的最佳选项，使文章意思通顺、内容完整。</w:t>
      </w:r>
    </w:p>
    <w:p>
      <w:pPr>
        <w:pStyle w:val="5"/>
        <w:shd w:val="clear" w:color="auto" w:fill="FFFFFF"/>
        <w:spacing w:before="0" w:beforeAutospacing="0" w:after="0" w:afterAutospacing="0" w:line="324" w:lineRule="auto"/>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pict>
          <v:rect id="文本框 2" o:spid="_x0000_s1026" o:spt="1" style="position:absolute;left:0pt;margin-left:81.75pt;margin-top:3.95pt;height:106.15pt;width:255pt;mso-position-horizontal-relative:margin;mso-wrap-distance-bottom:3.6pt;mso-wrap-distance-left:9pt;mso-wrap-distance-right:9pt;mso-wrap-distance-top:3.6pt;z-index:251660288;mso-width-relative:margin;mso-height-relative:margin;" coordsize="21600,21600">
            <v:path arrowok="t"/>
            <v:fill focussize="0,0"/>
            <v:stroke/>
            <v:imagedata o:title=""/>
            <o:lock v:ext="edit"/>
            <v:textbox>
              <w:txbxContent>
                <w:p>
                  <w:pPr>
                    <w:pStyle w:val="5"/>
                    <w:spacing w:before="0" w:beforeAutospacing="0" w:after="0" w:afterAutospacing="0" w:line="300" w:lineRule="auto"/>
                    <w:jc w:val="both"/>
                    <w:rPr>
                      <w:rFonts w:ascii="Times New Roman" w:hAnsi="Times New Roman" w:cs="Times New Roman"/>
                      <w:color w:val="222222"/>
                      <w:spacing w:val="9"/>
                      <w:sz w:val="21"/>
                      <w:szCs w:val="21"/>
                    </w:rPr>
                  </w:pPr>
                  <w:r>
                    <w:rPr>
                      <w:rFonts w:ascii="Times New Roman" w:hAnsi="Times New Roman" w:cs="Times New Roman"/>
                      <w:color w:val="222222"/>
                      <w:spacing w:val="9"/>
                      <w:sz w:val="21"/>
                      <w:szCs w:val="21"/>
                    </w:rPr>
                    <w:t>A. But its body is white.</w:t>
                  </w:r>
                </w:p>
                <w:p>
                  <w:pPr>
                    <w:pStyle w:val="5"/>
                    <w:spacing w:before="0" w:beforeAutospacing="0" w:after="0" w:afterAutospacing="0" w:line="300" w:lineRule="auto"/>
                    <w:jc w:val="both"/>
                    <w:rPr>
                      <w:rFonts w:ascii="Times New Roman" w:hAnsi="Times New Roman" w:cs="Times New Roman"/>
                      <w:color w:val="222222"/>
                      <w:spacing w:val="9"/>
                      <w:sz w:val="21"/>
                      <w:szCs w:val="21"/>
                    </w:rPr>
                  </w:pPr>
                  <w:r>
                    <w:rPr>
                      <w:rFonts w:ascii="Times New Roman" w:hAnsi="Times New Roman" w:cs="Times New Roman"/>
                      <w:color w:val="222222"/>
                      <w:spacing w:val="9"/>
                      <w:sz w:val="21"/>
                      <w:szCs w:val="21"/>
                    </w:rPr>
                    <w:t xml:space="preserve">B. There is a red heart in its hand. </w:t>
                  </w:r>
                </w:p>
                <w:p>
                  <w:pPr>
                    <w:pStyle w:val="5"/>
                    <w:spacing w:before="0" w:beforeAutospacing="0" w:after="0" w:afterAutospacing="0" w:line="300" w:lineRule="auto"/>
                    <w:jc w:val="both"/>
                    <w:rPr>
                      <w:rFonts w:ascii="Times New Roman" w:hAnsi="Times New Roman" w:cs="Times New Roman"/>
                      <w:color w:val="222222"/>
                      <w:spacing w:val="9"/>
                      <w:sz w:val="21"/>
                      <w:szCs w:val="21"/>
                    </w:rPr>
                  </w:pPr>
                  <w:r>
                    <w:rPr>
                      <w:rFonts w:ascii="Times New Roman" w:hAnsi="Times New Roman" w:cs="Times New Roman"/>
                      <w:color w:val="222222"/>
                      <w:spacing w:val="9"/>
                      <w:sz w:val="21"/>
                      <w:szCs w:val="21"/>
                    </w:rPr>
                    <w:t>C. It is a special panda.</w:t>
                  </w:r>
                </w:p>
                <w:p>
                  <w:pPr>
                    <w:pStyle w:val="5"/>
                    <w:spacing w:before="0" w:beforeAutospacing="0" w:after="0" w:afterAutospacing="0" w:line="300" w:lineRule="auto"/>
                    <w:jc w:val="both"/>
                    <w:rPr>
                      <w:rFonts w:ascii="Times New Roman" w:hAnsi="Times New Roman" w:cs="Times New Roman"/>
                      <w:color w:val="222222"/>
                      <w:spacing w:val="9"/>
                      <w:sz w:val="21"/>
                      <w:szCs w:val="21"/>
                    </w:rPr>
                  </w:pPr>
                  <w:r>
                    <w:rPr>
                      <w:rFonts w:ascii="Times New Roman" w:hAnsi="Times New Roman" w:cs="Times New Roman"/>
                      <w:color w:val="222222"/>
                      <w:spacing w:val="9"/>
                      <w:sz w:val="21"/>
                      <w:szCs w:val="21"/>
                    </w:rPr>
                    <w:t>D. There is a halo(光环) on its face.</w:t>
                  </w:r>
                </w:p>
                <w:p>
                  <w:pPr>
                    <w:pStyle w:val="5"/>
                    <w:spacing w:before="0" w:beforeAutospacing="0" w:after="0" w:afterAutospacing="0" w:line="300" w:lineRule="auto"/>
                    <w:jc w:val="both"/>
                    <w:rPr>
                      <w:rFonts w:ascii="Times New Roman" w:hAnsi="Times New Roman" w:cs="Times New Roman"/>
                      <w:color w:val="222222"/>
                      <w:spacing w:val="9"/>
                      <w:sz w:val="21"/>
                      <w:szCs w:val="21"/>
                    </w:rPr>
                  </w:pPr>
                  <w:r>
                    <w:rPr>
                      <w:rFonts w:ascii="Times New Roman" w:hAnsi="Times New Roman" w:cs="Times New Roman"/>
                      <w:color w:val="222222"/>
                      <w:spacing w:val="9"/>
                      <w:sz w:val="21"/>
                      <w:szCs w:val="21"/>
                    </w:rPr>
                    <w:t>E. It has a great name -Bing Dwen Dwen.</w:t>
                  </w:r>
                </w:p>
                <w:p>
                  <w:pPr>
                    <w:spacing w:line="300" w:lineRule="auto"/>
                    <w:rPr>
                      <w:rFonts w:ascii="Times New Roman" w:hAnsi="Times New Roman" w:cs="Times New Roman"/>
                      <w:szCs w:val="21"/>
                    </w:rPr>
                  </w:pPr>
                </w:p>
              </w:txbxContent>
            </v:textbox>
            <w10:wrap type="square"/>
          </v:rect>
        </w:pict>
      </w:r>
    </w:p>
    <w:p>
      <w:pPr>
        <w:pStyle w:val="5"/>
        <w:shd w:val="clear" w:color="auto" w:fill="FFFFFF"/>
        <w:spacing w:before="0" w:beforeAutospacing="0" w:after="0" w:afterAutospacing="0" w:line="324" w:lineRule="auto"/>
        <w:contextualSpacing/>
        <w:jc w:val="both"/>
        <w:rPr>
          <w:rFonts w:ascii="Times New Roman" w:hAnsi="Times New Roman" w:cs="Times New Roman"/>
          <w:color w:val="222222"/>
          <w:sz w:val="21"/>
          <w:szCs w:val="21"/>
        </w:rPr>
      </w:pPr>
    </w:p>
    <w:p>
      <w:pPr>
        <w:pStyle w:val="5"/>
        <w:shd w:val="clear" w:color="auto" w:fill="FFFFFF"/>
        <w:spacing w:before="0" w:beforeAutospacing="0" w:after="0" w:afterAutospacing="0" w:line="324" w:lineRule="auto"/>
        <w:contextualSpacing/>
        <w:jc w:val="both"/>
        <w:rPr>
          <w:rFonts w:ascii="Times New Roman" w:hAnsi="Times New Roman" w:cs="Times New Roman"/>
          <w:color w:val="222222"/>
          <w:sz w:val="21"/>
          <w:szCs w:val="21"/>
        </w:rPr>
      </w:pPr>
    </w:p>
    <w:p>
      <w:pPr>
        <w:pStyle w:val="5"/>
        <w:shd w:val="clear" w:color="auto" w:fill="FFFFFF"/>
        <w:spacing w:before="0" w:beforeAutospacing="0" w:after="0" w:afterAutospacing="0" w:line="324" w:lineRule="auto"/>
        <w:contextualSpacing/>
        <w:jc w:val="both"/>
        <w:rPr>
          <w:rFonts w:ascii="Times New Roman" w:hAnsi="Times New Roman" w:cs="Times New Roman"/>
          <w:color w:val="222222"/>
          <w:sz w:val="21"/>
          <w:szCs w:val="21"/>
        </w:rPr>
      </w:pPr>
    </w:p>
    <w:p>
      <w:pPr>
        <w:pStyle w:val="5"/>
        <w:shd w:val="clear" w:color="auto" w:fill="FFFFFF"/>
        <w:spacing w:before="0" w:beforeAutospacing="0" w:after="0" w:afterAutospacing="0" w:line="324" w:lineRule="auto"/>
        <w:contextualSpacing/>
        <w:jc w:val="both"/>
        <w:rPr>
          <w:rFonts w:ascii="Times New Roman" w:hAnsi="Times New Roman" w:cs="Times New Roman"/>
          <w:color w:val="222222"/>
          <w:sz w:val="21"/>
          <w:szCs w:val="21"/>
        </w:rPr>
      </w:pPr>
    </w:p>
    <w:p>
      <w:pPr>
        <w:pStyle w:val="5"/>
        <w:shd w:val="clear" w:color="auto" w:fill="FFFFFF"/>
        <w:spacing w:before="0" w:beforeAutospacing="0" w:after="0" w:afterAutospacing="0" w:line="324" w:lineRule="auto"/>
        <w:contextualSpacing/>
        <w:jc w:val="both"/>
        <w:rPr>
          <w:rFonts w:ascii="Times New Roman" w:hAnsi="Times New Roman" w:cs="Times New Roman"/>
          <w:color w:val="222222"/>
          <w:sz w:val="21"/>
          <w:szCs w:val="21"/>
        </w:rPr>
      </w:pPr>
    </w:p>
    <w:p>
      <w:pPr>
        <w:widowControl/>
        <w:shd w:val="clear" w:color="auto" w:fill="FFFFFF"/>
        <w:spacing w:line="276" w:lineRule="auto"/>
        <w:contextualSpacing/>
        <w:rPr>
          <w:rFonts w:ascii="黑体" w:hAnsi="黑体" w:eastAsia="黑体" w:cs="Times New Roman"/>
          <w:color w:val="222222"/>
          <w:kern w:val="0"/>
          <w:szCs w:val="21"/>
        </w:rPr>
      </w:pPr>
      <w:r>
        <w:rPr>
          <w:rFonts w:ascii="黑体" w:hAnsi="黑体" w:eastAsia="黑体" w:cs="Times New Roman"/>
          <w:color w:val="222222"/>
          <w:kern w:val="0"/>
          <w:szCs w:val="21"/>
        </w:rPr>
        <w:t>三、完形填空(15个小题，每小题1分，共15分)</w:t>
      </w:r>
    </w:p>
    <w:p>
      <w:pPr>
        <w:widowControl/>
        <w:shd w:val="clear" w:color="auto" w:fill="FFFFFF"/>
        <w:spacing w:line="276" w:lineRule="auto"/>
        <w:ind w:firstLine="420" w:firstLineChars="200"/>
        <w:contextualSpacing/>
        <w:rPr>
          <w:rFonts w:ascii="黑体" w:hAnsi="黑体" w:eastAsia="黑体" w:cs="Times New Roman"/>
          <w:color w:val="222222"/>
          <w:kern w:val="0"/>
          <w:szCs w:val="21"/>
        </w:rPr>
      </w:pPr>
      <w:r>
        <w:rPr>
          <w:rFonts w:ascii="黑体" w:hAnsi="黑体" w:eastAsia="黑体" w:cs="Times New Roman"/>
          <w:color w:val="222222"/>
          <w:kern w:val="0"/>
          <w:szCs w:val="21"/>
        </w:rPr>
        <w:t>先通读短文,掌握其大意然后从ABCD四个选项中出一个可以填入相应空白处的最佳答案。</w:t>
      </w:r>
    </w:p>
    <w:p>
      <w:pPr>
        <w:pStyle w:val="5"/>
        <w:shd w:val="clear" w:color="auto" w:fill="FFFFFF"/>
        <w:spacing w:before="0" w:beforeAutospacing="0" w:after="0" w:afterAutospacing="0" w:line="276"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xml:space="preserve">Betty and Ellen are beautiful girls. They are both very active. They are good friends. They come from different </w:t>
      </w:r>
      <w:r>
        <w:rPr>
          <w:rFonts w:ascii="Times New Roman" w:hAnsi="Times New Roman" w:cs="Times New Roman"/>
          <w:color w:val="222222"/>
          <w:sz w:val="21"/>
          <w:szCs w:val="21"/>
          <w:u w:val="single"/>
        </w:rPr>
        <w:t xml:space="preserve">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41</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 xml:space="preserve"> </w:t>
      </w:r>
      <w:r>
        <w:rPr>
          <w:rFonts w:ascii="Times New Roman" w:hAnsi="Times New Roman" w:cs="Times New Roman"/>
          <w:color w:val="222222"/>
          <w:sz w:val="21"/>
          <w:szCs w:val="21"/>
        </w:rPr>
        <w:t>.Betty is from America, and Ellen is from Australia. They</w:t>
      </w:r>
      <w:r>
        <w:rPr>
          <w:rFonts w:hint="eastAsia" w:ascii="Times New Roman" w:hAnsi="Times New Roman" w:cs="Times New Roman"/>
          <w:color w:val="222222"/>
          <w:sz w:val="21"/>
          <w:szCs w:val="21"/>
        </w:rPr>
        <w:t xml:space="preserve">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42</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computers. The</w:t>
      </w:r>
      <w:r>
        <w:rPr>
          <w:rFonts w:hint="eastAsia" w:ascii="Times New Roman" w:hAnsi="Times New Roman" w:cs="Times New Roman"/>
          <w:color w:val="222222"/>
          <w:sz w:val="21"/>
          <w:szCs w:val="21"/>
        </w:rPr>
        <w:t>y</w:t>
      </w:r>
      <w:r>
        <w:rPr>
          <w:rFonts w:ascii="Times New Roman" w:hAnsi="Times New Roman" w:cs="Times New Roman"/>
          <w:color w:val="222222"/>
          <w:sz w:val="21"/>
          <w:szCs w:val="21"/>
        </w:rPr>
        <w:t xml:space="preserve"> often talk on the Internet. Today they talk</w:t>
      </w:r>
      <w:r>
        <w:rPr>
          <w:rFonts w:ascii="Times New Roman" w:hAnsi="Times New Roman" w:cs="Times New Roman"/>
          <w:color w:val="222222"/>
          <w:sz w:val="21"/>
          <w:szCs w:val="21"/>
          <w:u w:val="single"/>
        </w:rPr>
        <w:t xml:space="preserve">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43</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 xml:space="preserve"> </w:t>
      </w:r>
      <w:r>
        <w:rPr>
          <w:rFonts w:ascii="Times New Roman" w:hAnsi="Times New Roman" w:cs="Times New Roman"/>
          <w:color w:val="222222"/>
          <w:sz w:val="21"/>
          <w:szCs w:val="21"/>
        </w:rPr>
        <w:t>how to keep healthy.</w:t>
      </w:r>
    </w:p>
    <w:p>
      <w:pPr>
        <w:pStyle w:val="5"/>
        <w:shd w:val="clear" w:color="auto" w:fill="FFFFFF"/>
        <w:spacing w:before="0" w:beforeAutospacing="0" w:after="0" w:afterAutospacing="0" w:line="276"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xml:space="preserve">Betty thinks doing exercise in good for her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44</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 xml:space="preserve"> </w:t>
      </w:r>
      <w:r>
        <w:rPr>
          <w:rFonts w:ascii="Times New Roman" w:hAnsi="Times New Roman" w:cs="Times New Roman"/>
          <w:color w:val="222222"/>
          <w:sz w:val="21"/>
          <w:szCs w:val="21"/>
        </w:rPr>
        <w:t xml:space="preserve">.She does many kinds of sports. Some of them are indoors,and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45</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 xml:space="preserve"> are outdoors. But she doesn't think</w:t>
      </w:r>
      <w:r>
        <w:rPr>
          <w:rFonts w:ascii="Times New Roman" w:hAnsi="Times New Roman" w:cs="Times New Roman"/>
          <w:color w:val="222222"/>
          <w:sz w:val="21"/>
          <w:szCs w:val="21"/>
          <w:u w:val="single"/>
        </w:rPr>
        <w:t xml:space="preserve">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46</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 xml:space="preserve"> </w:t>
      </w:r>
      <w:r>
        <w:rPr>
          <w:rFonts w:ascii="Times New Roman" w:hAnsi="Times New Roman" w:cs="Times New Roman"/>
          <w:color w:val="222222"/>
          <w:sz w:val="21"/>
          <w:szCs w:val="21"/>
        </w:rPr>
        <w:t>exercise is good.So she</w:t>
      </w:r>
      <w:r>
        <w:rPr>
          <w:rFonts w:ascii="Times New Roman" w:hAnsi="Times New Roman" w:cs="Times New Roman"/>
          <w:color w:val="222222"/>
          <w:sz w:val="21"/>
          <w:szCs w:val="21"/>
          <w:u w:val="single"/>
        </w:rPr>
        <w:t xml:space="preserve"> 47</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 xml:space="preserve"> ten minutes running and ten minutes doing exercises every morning. She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 xml:space="preserve">48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 xml:space="preserve"> exercises more than two hours a day. She also thinks good eating habits are very important.</w:t>
      </w:r>
      <w:r>
        <w:rPr>
          <w:rFonts w:ascii="Times New Roman" w:hAnsi="Times New Roman" w:cs="Times New Roman"/>
          <w:color w:val="222222"/>
          <w:sz w:val="21"/>
          <w:szCs w:val="21"/>
          <w:u w:val="single"/>
        </w:rPr>
        <w:t xml:space="preserve">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49</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 xml:space="preserve">gives her enough energy for the morning. She eats breakfast every day. Vegetables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50</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 xml:space="preserve"> fruit are their favorite food. She likes eating them every day. She never eats junk food.She says, “ Most kids like eating junk food, but I don't like it. I think it is</w:t>
      </w:r>
      <w:r>
        <w:rPr>
          <w:rFonts w:ascii="Times New Roman" w:hAnsi="Times New Roman" w:cs="Times New Roman"/>
          <w:color w:val="222222"/>
          <w:sz w:val="21"/>
          <w:szCs w:val="21"/>
          <w:u w:val="single"/>
        </w:rPr>
        <w:t xml:space="preserve">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51</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w:t>
      </w:r>
    </w:p>
    <w:p>
      <w:pPr>
        <w:pStyle w:val="5"/>
        <w:shd w:val="clear" w:color="auto" w:fill="FFFFFF"/>
        <w:spacing w:before="0" w:beforeAutospacing="0" w:after="0" w:afterAutospacing="0" w:line="276"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xml:space="preserve">However,Ellen doesn't think so. She thinks exercise is good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52</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 xml:space="preserve">her health. For example, swimming keeps her heart and lungs healthy for her. She often exercises about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53</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 xml:space="preserve"> hour a day. Dancing is a good way to keep fit, too. So she usually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54</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 xml:space="preserve"> after supper. Sometimes she eats a little junk food. She thinks it's okay to eat a little junk food. We should drink enough</w:t>
      </w:r>
      <w:r>
        <w:rPr>
          <w:rFonts w:ascii="Times New Roman" w:hAnsi="Times New Roman" w:cs="Times New Roman"/>
          <w:color w:val="222222"/>
          <w:sz w:val="21"/>
          <w:szCs w:val="21"/>
          <w:u w:val="single"/>
        </w:rPr>
        <w:t xml:space="preserve"> </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u w:val="single"/>
        </w:rPr>
        <w:t>55</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 xml:space="preserve"> . She also thinks a healthy lifestyle(生活方式)is necessary.</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)41.</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A. schools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B. countries </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3"/>
          <w:szCs w:val="13"/>
        </w:rPr>
        <w:t xml:space="preserve"> </w:t>
      </w:r>
      <w:r>
        <w:rPr>
          <w:rFonts w:ascii="Times New Roman" w:hAnsi="Times New Roman" w:eastAsia="宋体" w:cs="Times New Roman"/>
          <w:color w:val="222222"/>
          <w:kern w:val="0"/>
          <w:szCs w:val="21"/>
        </w:rPr>
        <w:t xml:space="preserve">C. towns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D. cities </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)42.</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A.have</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B. has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C. there is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D. there are</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)43.</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A.with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B.in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C.to </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3"/>
          <w:szCs w:val="13"/>
        </w:rPr>
        <w:t xml:space="preserve"> </w:t>
      </w:r>
      <w:r>
        <w:rPr>
          <w:rFonts w:ascii="Times New Roman" w:hAnsi="Times New Roman" w:eastAsia="宋体" w:cs="Times New Roman"/>
          <w:color w:val="222222"/>
          <w:kern w:val="0"/>
          <w:sz w:val="13"/>
          <w:szCs w:val="13"/>
        </w:rPr>
        <w:t xml:space="preserve"> </w:t>
      </w:r>
      <w:r>
        <w:rPr>
          <w:rFonts w:ascii="Times New Roman" w:hAnsi="Times New Roman" w:eastAsia="宋体" w:cs="Times New Roman"/>
          <w:color w:val="222222"/>
          <w:kern w:val="0"/>
          <w:szCs w:val="21"/>
        </w:rPr>
        <w:t>D. about</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)44.</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A.food</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B. drink</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C. health </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3"/>
          <w:szCs w:val="13"/>
        </w:rPr>
        <w:t xml:space="preserve">  </w:t>
      </w:r>
      <w:r>
        <w:rPr>
          <w:rFonts w:ascii="Times New Roman" w:hAnsi="Times New Roman" w:eastAsia="宋体" w:cs="Times New Roman"/>
          <w:color w:val="222222"/>
          <w:kern w:val="0"/>
          <w:szCs w:val="21"/>
        </w:rPr>
        <w:t>D. sports</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)45.</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A.other</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 w:val="15"/>
          <w:szCs w:val="15"/>
        </w:rPr>
        <w:t xml:space="preserve"> </w:t>
      </w:r>
      <w:r>
        <w:rPr>
          <w:rFonts w:ascii="Times New Roman" w:hAnsi="Times New Roman" w:eastAsia="宋体" w:cs="Times New Roman"/>
          <w:color w:val="222222"/>
          <w:kern w:val="0"/>
          <w:szCs w:val="21"/>
        </w:rPr>
        <w:t>B. others</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3"/>
          <w:szCs w:val="13"/>
        </w:rPr>
        <w:t xml:space="preserve"> </w:t>
      </w:r>
      <w:r>
        <w:rPr>
          <w:rFonts w:ascii="Times New Roman" w:hAnsi="Times New Roman" w:eastAsia="宋体" w:cs="Times New Roman"/>
          <w:color w:val="222222"/>
          <w:kern w:val="0"/>
          <w:sz w:val="13"/>
          <w:szCs w:val="13"/>
        </w:rPr>
        <w:t xml:space="preserve"> </w:t>
      </w:r>
      <w:r>
        <w:rPr>
          <w:rFonts w:ascii="Times New Roman" w:hAnsi="Times New Roman" w:eastAsia="宋体" w:cs="Times New Roman"/>
          <w:color w:val="222222"/>
          <w:kern w:val="0"/>
          <w:szCs w:val="21"/>
        </w:rPr>
        <w:t xml:space="preserve">C. another </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5"/>
          <w:szCs w:val="15"/>
        </w:rPr>
        <w:t xml:space="preserve">    </w:t>
      </w:r>
      <w:r>
        <w:rPr>
          <w:rFonts w:ascii="Times New Roman" w:hAnsi="Times New Roman" w:eastAsia="宋体" w:cs="Times New Roman"/>
          <w:color w:val="222222"/>
          <w:kern w:val="0"/>
          <w:szCs w:val="21"/>
        </w:rPr>
        <w:t xml:space="preserve">D. the other </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)46.</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A. much</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5"/>
          <w:szCs w:val="15"/>
        </w:rPr>
        <w:t xml:space="preserve"> </w:t>
      </w:r>
      <w:r>
        <w:rPr>
          <w:rFonts w:ascii="Times New Roman" w:hAnsi="Times New Roman" w:eastAsia="宋体" w:cs="Times New Roman"/>
          <w:color w:val="222222"/>
          <w:kern w:val="0"/>
          <w:szCs w:val="21"/>
        </w:rPr>
        <w:t>B. many</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C. too much </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5"/>
          <w:szCs w:val="15"/>
        </w:rPr>
        <w:t xml:space="preserve">  </w:t>
      </w:r>
      <w:r>
        <w:rPr>
          <w:rFonts w:ascii="Times New Roman" w:hAnsi="Times New Roman" w:eastAsia="宋体" w:cs="Times New Roman"/>
          <w:color w:val="222222"/>
          <w:kern w:val="0"/>
          <w:szCs w:val="21"/>
        </w:rPr>
        <w:t xml:space="preserve">D. much too </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)47.</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A.spends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B. costs </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3"/>
          <w:szCs w:val="13"/>
        </w:rPr>
        <w:t xml:space="preserve">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C. takes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D. cost </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)48.</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A.never</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B. always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C. usually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D. often </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)49.</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A.Dinner</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B. Lunch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C. Supper </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5"/>
          <w:szCs w:val="15"/>
        </w:rPr>
        <w:t xml:space="preserve">   </w:t>
      </w:r>
      <w:r>
        <w:rPr>
          <w:rFonts w:ascii="Times New Roman" w:hAnsi="Times New Roman" w:eastAsia="宋体" w:cs="Times New Roman"/>
          <w:color w:val="222222"/>
          <w:kern w:val="0"/>
          <w:szCs w:val="21"/>
        </w:rPr>
        <w:t xml:space="preserve">D. Breakfast </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)50.</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A.or</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5"/>
          <w:szCs w:val="15"/>
        </w:rPr>
        <w:t xml:space="preserve"> </w:t>
      </w:r>
      <w:r>
        <w:rPr>
          <w:rFonts w:ascii="Times New Roman" w:hAnsi="Times New Roman" w:eastAsia="宋体" w:cs="Times New Roman"/>
          <w:color w:val="222222"/>
          <w:kern w:val="0"/>
          <w:szCs w:val="21"/>
        </w:rPr>
        <w:t xml:space="preserve">B. but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C. and</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D.so </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)51.</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A.healthy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B. unhealthy</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C. happy</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D. unhappy </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)52.</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A.at </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5"/>
          <w:szCs w:val="15"/>
        </w:rPr>
        <w:t xml:space="preserve"> </w:t>
      </w:r>
      <w:r>
        <w:rPr>
          <w:rFonts w:ascii="Times New Roman" w:hAnsi="Times New Roman" w:eastAsia="宋体" w:cs="Times New Roman"/>
          <w:color w:val="222222"/>
          <w:kern w:val="0"/>
          <w:szCs w:val="21"/>
        </w:rPr>
        <w:t xml:space="preserve">B. with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C. for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D. on </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)53.</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A.an</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B. a</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C. the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D./ </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)54.</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A.sings</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B. plays </w:t>
      </w:r>
      <w:r>
        <w:rPr>
          <w:rFonts w:hint="eastAsia"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 w:val="15"/>
          <w:szCs w:val="15"/>
        </w:rPr>
        <w:t xml:space="preserve">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C. dances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D. watches </w:t>
      </w:r>
    </w:p>
    <w:p>
      <w:pPr>
        <w:widowControl/>
        <w:shd w:val="clear" w:color="auto" w:fill="FFFFFF"/>
        <w:spacing w:line="276" w:lineRule="auto"/>
        <w:contextualSpacing/>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 xml:space="preserve">(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)55.</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A. vegetables</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 B. rice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 xml:space="preserve">C. fruit </w:t>
      </w:r>
      <w:r>
        <w:rPr>
          <w:rFonts w:hint="eastAsia" w:ascii="Times New Roman" w:hAnsi="Times New Roman" w:eastAsia="宋体" w:cs="Times New Roman"/>
          <w:color w:val="222222"/>
          <w:kern w:val="0"/>
          <w:szCs w:val="21"/>
        </w:rPr>
        <w:t xml:space="preserve">       </w:t>
      </w:r>
      <w:r>
        <w:rPr>
          <w:rFonts w:ascii="Times New Roman" w:hAnsi="Times New Roman" w:eastAsia="宋体" w:cs="Times New Roman"/>
          <w:color w:val="222222"/>
          <w:kern w:val="0"/>
          <w:szCs w:val="21"/>
        </w:rPr>
        <w:t>D. water</w:t>
      </w:r>
    </w:p>
    <w:p>
      <w:pPr>
        <w:spacing w:line="240" w:lineRule="exact"/>
      </w:pPr>
      <w:bookmarkStart w:id="0" w:name="_Hlk51533359"/>
      <w:r>
        <w:rPr>
          <w:rFonts w:ascii="Times New Roman" w:hAnsi="Times New Roman" w:cs="Times New Roman"/>
          <w:szCs w:val="21"/>
        </w:rPr>
        <w:pict>
          <v:rect id="_x0000_s1027" o:spid="_x0000_s1027" o:spt="1" style="position:absolute;left:0pt;margin-left:31.2pt;margin-top:62.25pt;height:21.75pt;width:338.25pt;mso-position-horizontal-relative:margin;mso-wrap-distance-bottom:3.6pt;mso-wrap-distance-top:3.6pt;z-index:251659264;mso-width-relative:margin;mso-height-relative:margin;" coordsize="21600,21600">
            <v:path arrowok="t"/>
            <v:fill focussize="0,0"/>
            <v:stroke/>
            <v:imagedata o:title=""/>
            <o:lock v:ext="edit"/>
            <v:textbox>
              <w:txbxContent>
                <w:p>
                  <w:pPr>
                    <w:pStyle w:val="5"/>
                    <w:shd w:val="clear" w:color="auto" w:fill="FFFFFF"/>
                    <w:contextualSpacing/>
                    <w:jc w:val="center"/>
                    <w:rPr>
                      <w:rFonts w:ascii="Times New Roman" w:hAnsi="Times New Roman" w:cs="Times New Roman"/>
                      <w:color w:val="222222"/>
                      <w:spacing w:val="9"/>
                      <w:sz w:val="21"/>
                      <w:szCs w:val="21"/>
                    </w:rPr>
                  </w:pPr>
                  <w:r>
                    <w:rPr>
                      <w:rFonts w:ascii="Times New Roman" w:hAnsi="Times New Roman" w:cs="Times New Roman"/>
                      <w:color w:val="222222"/>
                      <w:spacing w:val="9"/>
                      <w:sz w:val="21"/>
                      <w:szCs w:val="21"/>
                    </w:rPr>
                    <w:t>hit, talk, nothing, excite, practice, whether, good, feel, join, begin</w:t>
                  </w:r>
                </w:p>
                <w:p>
                  <w:pPr>
                    <w:jc w:val="center"/>
                    <w:rPr>
                      <w:rFonts w:ascii="Times New Roman" w:hAnsi="Times New Roman" w:cs="Times New Roman"/>
                      <w:szCs w:val="21"/>
                    </w:rPr>
                  </w:pPr>
                </w:p>
              </w:txbxContent>
            </v:textbox>
            <w10:wrap type="topAndBottom"/>
          </v:rect>
        </w:pict>
      </w:r>
    </w:p>
    <w:p>
      <w:pPr>
        <w:spacing w:line="300" w:lineRule="auto"/>
        <w:rPr>
          <w:rFonts w:ascii="Times New Roman" w:hAnsi="Times New Roman" w:eastAsia="黑体" w:cs="Times New Roman"/>
          <w:szCs w:val="21"/>
        </w:rPr>
      </w:pPr>
      <w:r>
        <w:rPr>
          <w:rFonts w:ascii="Times New Roman" w:hAnsi="黑体" w:eastAsia="黑体" w:cs="Times New Roman"/>
          <w:szCs w:val="21"/>
        </w:rPr>
        <w:t>四、语篇填空（</w:t>
      </w:r>
      <w:r>
        <w:rPr>
          <w:rFonts w:ascii="Times New Roman" w:hAnsi="Times New Roman" w:eastAsia="黑体" w:cs="Times New Roman"/>
          <w:szCs w:val="21"/>
        </w:rPr>
        <w:t>15</w:t>
      </w:r>
      <w:r>
        <w:rPr>
          <w:rFonts w:ascii="Times New Roman" w:hAnsi="黑体" w:eastAsia="黑体" w:cs="Times New Roman"/>
          <w:szCs w:val="21"/>
        </w:rPr>
        <w:t>小题，每小题</w:t>
      </w:r>
      <w:r>
        <w:rPr>
          <w:rFonts w:ascii="Times New Roman" w:hAnsi="Times New Roman" w:eastAsia="黑体" w:cs="Times New Roman"/>
          <w:szCs w:val="21"/>
        </w:rPr>
        <w:t>1</w:t>
      </w:r>
      <w:r>
        <w:rPr>
          <w:rFonts w:ascii="Times New Roman" w:hAnsi="黑体" w:eastAsia="黑体" w:cs="Times New Roman"/>
          <w:szCs w:val="21"/>
        </w:rPr>
        <w:t>分，共</w:t>
      </w:r>
      <w:r>
        <w:rPr>
          <w:rFonts w:ascii="Times New Roman" w:hAnsi="Times New Roman" w:eastAsia="黑体" w:cs="Times New Roman"/>
          <w:szCs w:val="21"/>
        </w:rPr>
        <w:t>15</w:t>
      </w:r>
      <w:r>
        <w:rPr>
          <w:rFonts w:ascii="Times New Roman" w:hAnsi="黑体" w:eastAsia="黑体" w:cs="Times New Roman"/>
          <w:szCs w:val="21"/>
        </w:rPr>
        <w:t>分）</w:t>
      </w:r>
    </w:p>
    <w:bookmarkEnd w:id="0"/>
    <w:p>
      <w:pPr>
        <w:widowControl/>
        <w:spacing w:line="300" w:lineRule="auto"/>
        <w:contextualSpacing/>
        <w:rPr>
          <w:rFonts w:ascii="Times New Roman" w:hAnsi="Times New Roman" w:eastAsia="黑体" w:cs="Times New Roman"/>
          <w:szCs w:val="21"/>
        </w:rPr>
      </w:pPr>
      <w:bookmarkStart w:id="1" w:name="_Hlk51532982"/>
      <w:r>
        <w:rPr>
          <w:rFonts w:hint="eastAsia" w:ascii="Times New Roman" w:hAnsi="黑体" w:eastAsia="黑体" w:cs="Times New Roman"/>
          <w:szCs w:val="21"/>
        </w:rPr>
        <w:t xml:space="preserve">第一节  </w:t>
      </w:r>
      <w:r>
        <w:rPr>
          <w:rFonts w:ascii="Times New Roman" w:hAnsi="黑体" w:eastAsia="黑体" w:cs="Times New Roman"/>
          <w:szCs w:val="21"/>
        </w:rPr>
        <w:t>阅读短文，从方框中选择适当的词并用其正确形式填空，使短文通顺、意思完整。</w:t>
      </w:r>
    </w:p>
    <w:p>
      <w:pPr>
        <w:widowControl/>
        <w:spacing w:line="300" w:lineRule="auto"/>
        <w:contextualSpacing/>
        <w:rPr>
          <w:rFonts w:ascii="Times New Roman" w:hAnsi="黑体" w:eastAsia="黑体" w:cs="Times New Roman"/>
          <w:szCs w:val="21"/>
        </w:rPr>
      </w:pPr>
      <w:r>
        <w:rPr>
          <w:rFonts w:ascii="Times New Roman" w:hAnsi="黑体" w:eastAsia="黑体" w:cs="Times New Roman"/>
          <w:szCs w:val="21"/>
        </w:rPr>
        <w:t>每空限填一词，每词限用一次。</w:t>
      </w:r>
      <w:bookmarkEnd w:id="1"/>
    </w:p>
    <w:p>
      <w:pPr>
        <w:widowControl/>
        <w:spacing w:line="324" w:lineRule="auto"/>
        <w:ind w:firstLine="420" w:firstLineChars="200"/>
        <w:contextualSpacing/>
        <w:rPr>
          <w:rFonts w:ascii="Times New Roman" w:hAnsi="Times New Roman" w:cs="Times New Roman"/>
          <w:color w:val="222222"/>
          <w:szCs w:val="21"/>
        </w:rPr>
      </w:pPr>
      <w:r>
        <w:rPr>
          <w:rFonts w:ascii="Times New Roman" w:hAnsi="Times New Roman" w:cs="Times New Roman"/>
          <w:color w:val="222222"/>
          <w:szCs w:val="21"/>
        </w:rPr>
        <w:t>When I was young, I was very shy.I never went out to play with other children.</w:t>
      </w:r>
    </w:p>
    <w:p>
      <w:pPr>
        <w:pStyle w:val="5"/>
        <w:shd w:val="clear" w:color="auto" w:fill="FFFFFF"/>
        <w:spacing w:before="0" w:beforeAutospacing="0" w:after="0" w:afterAutospacing="0" w:line="324"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One day my friend wanted to play football with me, but I didn't know</w:t>
      </w:r>
      <w:r>
        <w:rPr>
          <w:rFonts w:hint="eastAsia" w:ascii="Times New Roman" w:hAnsi="Times New Roman" w:cs="Times New Roman"/>
          <w:color w:val="222222"/>
          <w:sz w:val="21"/>
          <w:szCs w:val="21"/>
          <w:u w:val="single"/>
        </w:rPr>
        <w:t xml:space="preserve">  56  </w:t>
      </w:r>
      <w:r>
        <w:rPr>
          <w:rFonts w:ascii="Times New Roman" w:hAnsi="Times New Roman" w:cs="Times New Roman"/>
          <w:color w:val="222222"/>
          <w:sz w:val="21"/>
          <w:szCs w:val="21"/>
        </w:rPr>
        <w:t xml:space="preserve">I could play it well. I </w:t>
      </w:r>
      <w:r>
        <w:rPr>
          <w:rFonts w:hint="eastAsia" w:ascii="Times New Roman" w:hAnsi="Times New Roman" w:cs="Times New Roman"/>
          <w:color w:val="222222"/>
          <w:sz w:val="21"/>
          <w:szCs w:val="21"/>
          <w:u w:val="single"/>
        </w:rPr>
        <w:t xml:space="preserve">  57  </w:t>
      </w:r>
      <w:r>
        <w:rPr>
          <w:rFonts w:ascii="Times New Roman" w:hAnsi="Times New Roman" w:cs="Times New Roman"/>
          <w:color w:val="222222"/>
          <w:sz w:val="21"/>
          <w:szCs w:val="21"/>
        </w:rPr>
        <w:t>a little afraid. I was afraid that the ball might</w:t>
      </w:r>
      <w:r>
        <w:rPr>
          <w:rFonts w:hint="eastAsia" w:ascii="Times New Roman" w:hAnsi="Times New Roman" w:cs="Times New Roman"/>
          <w:color w:val="222222"/>
          <w:sz w:val="21"/>
          <w:szCs w:val="21"/>
          <w:u w:val="single"/>
        </w:rPr>
        <w:t xml:space="preserve">  58  </w:t>
      </w:r>
      <w:r>
        <w:rPr>
          <w:rFonts w:ascii="Times New Roman" w:hAnsi="Times New Roman" w:cs="Times New Roman"/>
          <w:color w:val="222222"/>
          <w:sz w:val="21"/>
          <w:szCs w:val="21"/>
        </w:rPr>
        <w:t xml:space="preserve"> my head, so I said no to him. When I got back home, I</w:t>
      </w:r>
      <w:r>
        <w:rPr>
          <w:rFonts w:hint="eastAsia" w:ascii="Times New Roman" w:hAnsi="Times New Roman" w:cs="Times New Roman"/>
          <w:color w:val="222222"/>
          <w:sz w:val="21"/>
          <w:szCs w:val="21"/>
          <w:u w:val="single"/>
        </w:rPr>
        <w:t xml:space="preserve">  59  </w:t>
      </w:r>
      <w:r>
        <w:rPr>
          <w:rFonts w:ascii="Times New Roman" w:hAnsi="Times New Roman" w:cs="Times New Roman"/>
          <w:color w:val="222222"/>
          <w:sz w:val="21"/>
          <w:szCs w:val="21"/>
        </w:rPr>
        <w:t>about it with my father. He told me that playing football was</w:t>
      </w:r>
      <w:r>
        <w:rPr>
          <w:rFonts w:hint="eastAsia" w:ascii="Times New Roman" w:hAnsi="Times New Roman" w:cs="Times New Roman"/>
          <w:color w:val="222222"/>
          <w:sz w:val="21"/>
          <w:szCs w:val="21"/>
          <w:u w:val="single"/>
        </w:rPr>
        <w:t xml:space="preserve">  60  </w:t>
      </w:r>
      <w:r>
        <w:rPr>
          <w:rFonts w:ascii="Times New Roman" w:hAnsi="Times New Roman" w:cs="Times New Roman"/>
          <w:color w:val="222222"/>
          <w:sz w:val="21"/>
          <w:szCs w:val="21"/>
        </w:rPr>
        <w:t>terrible</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and he said I should have a try. He told me to try my</w:t>
      </w:r>
      <w:r>
        <w:rPr>
          <w:rFonts w:hint="eastAsia" w:ascii="Times New Roman" w:hAnsi="Times New Roman" w:cs="Times New Roman"/>
          <w:color w:val="222222"/>
          <w:sz w:val="21"/>
          <w:szCs w:val="21"/>
          <w:u w:val="single"/>
        </w:rPr>
        <w:t xml:space="preserve">  61  </w:t>
      </w:r>
      <w:r>
        <w:rPr>
          <w:rFonts w:ascii="Times New Roman" w:hAnsi="Times New Roman" w:cs="Times New Roman"/>
          <w:color w:val="222222"/>
          <w:sz w:val="21"/>
          <w:szCs w:val="21"/>
        </w:rPr>
        <w:t>and believe</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in myself.</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u w:val="single"/>
        </w:rPr>
      </w:pPr>
      <w:r>
        <w:rPr>
          <w:rFonts w:ascii="Times New Roman" w:hAnsi="Times New Roman" w:cs="Times New Roman"/>
          <w:color w:val="222222"/>
          <w:sz w:val="21"/>
          <w:szCs w:val="21"/>
        </w:rPr>
        <w:t>The next day, my father bought a football and asked me to</w:t>
      </w:r>
      <w:r>
        <w:rPr>
          <w:rFonts w:hint="eastAsia" w:ascii="Times New Roman" w:hAnsi="Times New Roman" w:cs="Times New Roman"/>
          <w:color w:val="222222"/>
          <w:sz w:val="21"/>
          <w:szCs w:val="21"/>
          <w:u w:val="single"/>
        </w:rPr>
        <w:t xml:space="preserve">  62  </w:t>
      </w:r>
      <w:r>
        <w:rPr>
          <w:rFonts w:ascii="Times New Roman" w:hAnsi="Times New Roman" w:cs="Times New Roman"/>
          <w:color w:val="222222"/>
          <w:sz w:val="21"/>
          <w:szCs w:val="21"/>
        </w:rPr>
        <w:t xml:space="preserve"> it with him in the park. In the</w:t>
      </w:r>
      <w:r>
        <w:rPr>
          <w:rFonts w:hint="eastAsia" w:ascii="Times New Roman" w:hAnsi="Times New Roman" w:cs="Times New Roman"/>
          <w:color w:val="222222"/>
          <w:sz w:val="21"/>
          <w:szCs w:val="21"/>
          <w:u w:val="single"/>
        </w:rPr>
        <w:t xml:space="preserve">  63  </w:t>
      </w:r>
      <w:r>
        <w:rPr>
          <w:rFonts w:ascii="Times New Roman" w:hAnsi="Times New Roman" w:cs="Times New Roman"/>
          <w:color w:val="222222"/>
          <w:sz w:val="21"/>
          <w:szCs w:val="21"/>
        </w:rPr>
        <w:t>, I was slow, but little by little I learned how to play it. An hour later, some boys came to</w:t>
      </w:r>
      <w:r>
        <w:rPr>
          <w:rFonts w:hint="eastAsia" w:ascii="Times New Roman" w:hAnsi="Times New Roman" w:cs="Times New Roman"/>
          <w:color w:val="222222"/>
          <w:sz w:val="21"/>
          <w:szCs w:val="21"/>
          <w:u w:val="single"/>
        </w:rPr>
        <w:t xml:space="preserve"> 64  </w:t>
      </w:r>
      <w:r>
        <w:rPr>
          <w:rFonts w:ascii="Times New Roman" w:hAnsi="Times New Roman" w:cs="Times New Roman"/>
          <w:color w:val="222222"/>
          <w:sz w:val="21"/>
          <w:szCs w:val="21"/>
        </w:rPr>
        <w:t>us. I felt relaxed and ran after the ball and played hard. At last I made my goal. I was very</w:t>
      </w:r>
      <w:r>
        <w:rPr>
          <w:rFonts w:hint="eastAsia" w:ascii="Times New Roman" w:hAnsi="Times New Roman" w:cs="Times New Roman"/>
          <w:color w:val="222222"/>
          <w:sz w:val="21"/>
          <w:szCs w:val="21"/>
          <w:u w:val="single"/>
        </w:rPr>
        <w:t xml:space="preserve">  65  </w:t>
      </w:r>
      <w:r>
        <w:rPr>
          <w:rFonts w:ascii="Times New Roman" w:hAnsi="Times New Roman" w:cs="Times New Roman"/>
          <w:color w:val="222222"/>
          <w:sz w:val="21"/>
          <w:szCs w:val="21"/>
        </w:rPr>
        <w:t>.After that, I always believe in myself. I think nothing is difficult if I work hard.</w:t>
      </w:r>
    </w:p>
    <w:p>
      <w:pPr>
        <w:widowControl/>
        <w:spacing w:line="300" w:lineRule="auto"/>
        <w:ind w:firstLine="420" w:firstLineChars="200"/>
        <w:contextualSpacing/>
        <w:rPr>
          <w:rFonts w:ascii="Times New Roman" w:hAnsi="Times New Roman" w:cs="Times New Roman"/>
          <w:szCs w:val="21"/>
        </w:rPr>
      </w:pPr>
      <w:r>
        <w:rPr>
          <w:rFonts w:ascii="Times New Roman" w:hAnsi="Times New Roman" w:cs="Times New Roman"/>
          <w:szCs w:val="21"/>
        </w:rPr>
        <w:t>56</w:t>
      </w:r>
      <w:r>
        <w:rPr>
          <w:rFonts w:hint="eastAsia" w:ascii="Times New Roman" w:hAnsi="Times New Roman" w:cs="Times New Roman"/>
          <w:szCs w:val="21"/>
        </w:rPr>
        <w:t>.</w:t>
      </w:r>
      <w:r>
        <w:rPr>
          <w:rFonts w:ascii="Times New Roman" w:hAnsi="Times New Roman" w:cs="Times New Roman"/>
          <w:szCs w:val="21"/>
        </w:rPr>
        <w:t>________57. ________  58. _________  59. ________60.</w:t>
      </w:r>
      <w:bookmarkStart w:id="2" w:name="_Hlk51533296"/>
      <w:r>
        <w:rPr>
          <w:rFonts w:ascii="Times New Roman" w:hAnsi="Times New Roman" w:cs="Times New Roman"/>
          <w:szCs w:val="21"/>
        </w:rPr>
        <w:t xml:space="preserve"> _______</w:t>
      </w:r>
    </w:p>
    <w:p>
      <w:pPr>
        <w:widowControl/>
        <w:spacing w:line="300" w:lineRule="auto"/>
        <w:ind w:firstLine="420" w:firstLineChars="200"/>
        <w:contextualSpacing/>
        <w:rPr>
          <w:rFonts w:ascii="Times New Roman" w:hAnsi="Times New Roman" w:cs="Times New Roman"/>
          <w:szCs w:val="21"/>
        </w:rPr>
      </w:pPr>
      <w:r>
        <w:rPr>
          <w:rFonts w:ascii="Times New Roman" w:hAnsi="Times New Roman" w:cs="Times New Roman"/>
          <w:szCs w:val="21"/>
        </w:rPr>
        <w:t>61. ________62. ________</w:t>
      </w:r>
      <w:r>
        <w:rPr>
          <w:rFonts w:hint="eastAsia" w:ascii="Times New Roman" w:hAnsi="Times New Roman" w:cs="Times New Roman"/>
          <w:szCs w:val="21"/>
        </w:rPr>
        <w:t xml:space="preserve">  </w:t>
      </w:r>
      <w:r>
        <w:rPr>
          <w:rFonts w:ascii="Times New Roman" w:hAnsi="Times New Roman" w:cs="Times New Roman"/>
          <w:szCs w:val="21"/>
        </w:rPr>
        <w:t>63. _________  64. ________65. _______</w:t>
      </w:r>
    </w:p>
    <w:bookmarkEnd w:id="2"/>
    <w:p>
      <w:pPr>
        <w:spacing w:line="300" w:lineRule="auto"/>
        <w:rPr>
          <w:rFonts w:ascii="Times New Roman" w:hAnsi="Times New Roman" w:eastAsia="黑体" w:cs="Times New Roman"/>
          <w:szCs w:val="21"/>
        </w:rPr>
      </w:pPr>
      <w:r>
        <w:rPr>
          <w:rFonts w:hint="eastAsia" w:ascii="Times New Roman" w:hAnsi="黑体" w:eastAsia="黑体" w:cs="Times New Roman"/>
          <w:szCs w:val="21"/>
        </w:rPr>
        <w:t xml:space="preserve">第二节  </w:t>
      </w:r>
      <w:r>
        <w:rPr>
          <w:rFonts w:ascii="Times New Roman" w:hAnsi="黑体" w:eastAsia="黑体" w:cs="Times New Roman"/>
          <w:szCs w:val="21"/>
        </w:rPr>
        <w:t>阅读短文，根据语篇要求填空，使短文通顺、意思完整。每空限填一词。</w:t>
      </w:r>
    </w:p>
    <w:p>
      <w:pPr>
        <w:spacing w:line="300" w:lineRule="auto"/>
        <w:ind w:firstLine="420" w:firstLineChars="200"/>
        <w:rPr>
          <w:rFonts w:ascii="Times New Roman" w:hAnsi="Times New Roman" w:eastAsia="宋体" w:cs="Times New Roman"/>
          <w:color w:val="222222"/>
          <w:kern w:val="0"/>
          <w:szCs w:val="21"/>
        </w:rPr>
      </w:pPr>
      <w:r>
        <w:rPr>
          <w:rFonts w:ascii="Times New Roman" w:hAnsi="Times New Roman" w:eastAsia="宋体" w:cs="Times New Roman"/>
          <w:color w:val="222222"/>
          <w:kern w:val="0"/>
          <w:szCs w:val="21"/>
        </w:rPr>
        <w:t>What is a hobby? A hobby is</w:t>
      </w:r>
      <w:r>
        <w:rPr>
          <w:rFonts w:hint="eastAsia" w:ascii="Times New Roman" w:hAnsi="Times New Roman" w:cs="Times New Roman"/>
          <w:color w:val="222222"/>
          <w:szCs w:val="21"/>
          <w:u w:val="single"/>
        </w:rPr>
        <w:t xml:space="preserve">  66  </w:t>
      </w:r>
      <w:r>
        <w:rPr>
          <w:rFonts w:ascii="Times New Roman" w:hAnsi="Times New Roman" w:eastAsia="宋体" w:cs="Times New Roman"/>
          <w:color w:val="222222"/>
          <w:kern w:val="0"/>
          <w:szCs w:val="21"/>
        </w:rPr>
        <w:t xml:space="preserve"> activity that we enjoy doing in our free time. Different hobbies make our life colorful. People usually spend</w:t>
      </w:r>
      <w:r>
        <w:rPr>
          <w:rFonts w:hint="eastAsia" w:ascii="Times New Roman" w:hAnsi="Times New Roman" w:cs="Times New Roman"/>
          <w:color w:val="222222"/>
          <w:szCs w:val="21"/>
          <w:u w:val="single"/>
        </w:rPr>
        <w:t xml:space="preserve">  67  </w:t>
      </w:r>
      <w:r>
        <w:rPr>
          <w:rFonts w:ascii="Times New Roman" w:hAnsi="Times New Roman" w:eastAsia="宋体" w:cs="Times New Roman"/>
          <w:color w:val="222222"/>
          <w:kern w:val="0"/>
          <w:szCs w:val="21"/>
        </w:rPr>
        <w:t xml:space="preserve"> much time on them. They can get lots of fun from their hobbies. I have hobbies, too. I used</w:t>
      </w:r>
      <w:r>
        <w:rPr>
          <w:rFonts w:hint="eastAsia" w:ascii="Times New Roman" w:hAnsi="Times New Roman" w:eastAsia="宋体" w:cs="Times New Roman"/>
          <w:color w:val="222222"/>
          <w:kern w:val="0"/>
          <w:szCs w:val="21"/>
          <w:u w:val="single"/>
        </w:rPr>
        <w:t xml:space="preserve">  </w:t>
      </w:r>
      <w:r>
        <w:rPr>
          <w:rFonts w:ascii="Times New Roman" w:hAnsi="Times New Roman" w:eastAsia="宋体" w:cs="Times New Roman"/>
          <w:color w:val="222222"/>
          <w:kern w:val="0"/>
          <w:szCs w:val="21"/>
          <w:u w:val="single"/>
        </w:rPr>
        <w:t>68</w:t>
      </w:r>
      <w:r>
        <w:rPr>
          <w:rFonts w:hint="eastAsia" w:ascii="Times New Roman" w:hAnsi="Times New Roman" w:eastAsia="宋体" w:cs="Times New Roman"/>
          <w:color w:val="222222"/>
          <w:kern w:val="0"/>
          <w:szCs w:val="21"/>
          <w:u w:val="single"/>
        </w:rPr>
        <w:t xml:space="preserve">  </w:t>
      </w:r>
      <w:r>
        <w:rPr>
          <w:rFonts w:ascii="Times New Roman" w:hAnsi="Times New Roman" w:eastAsia="宋体" w:cs="Times New Roman"/>
          <w:color w:val="222222"/>
          <w:kern w:val="0"/>
          <w:szCs w:val="21"/>
        </w:rPr>
        <w:t xml:space="preserve"> collect coins when I was a little boy. I had many coins. There were also some stories about these coins. I often shared these stories</w:t>
      </w:r>
      <w:r>
        <w:rPr>
          <w:rFonts w:hint="eastAsia" w:ascii="Times New Roman" w:hAnsi="Times New Roman" w:eastAsia="宋体" w:cs="Times New Roman"/>
          <w:color w:val="222222"/>
          <w:kern w:val="0"/>
          <w:szCs w:val="21"/>
          <w:u w:val="single"/>
        </w:rPr>
        <w:t xml:space="preserve"> </w:t>
      </w:r>
      <w:r>
        <w:rPr>
          <w:rFonts w:ascii="Times New Roman" w:hAnsi="Times New Roman" w:eastAsia="宋体" w:cs="Times New Roman"/>
          <w:color w:val="222222"/>
          <w:kern w:val="0"/>
          <w:szCs w:val="21"/>
          <w:u w:val="single"/>
        </w:rPr>
        <w:t xml:space="preserve">69 </w:t>
      </w:r>
      <w:r>
        <w:rPr>
          <w:rFonts w:hint="eastAsia" w:ascii="Times New Roman" w:hAnsi="Times New Roman" w:eastAsia="宋体" w:cs="Times New Roman"/>
          <w:color w:val="222222"/>
          <w:kern w:val="0"/>
          <w:szCs w:val="21"/>
          <w:u w:val="single"/>
        </w:rPr>
        <w:t xml:space="preserve"> </w:t>
      </w:r>
      <w:r>
        <w:rPr>
          <w:rFonts w:ascii="Times New Roman" w:hAnsi="Times New Roman" w:eastAsia="宋体" w:cs="Times New Roman"/>
          <w:color w:val="222222"/>
          <w:kern w:val="0"/>
          <w:szCs w:val="21"/>
        </w:rPr>
        <w:t xml:space="preserve"> friends on weekends .But now I’m interested</w:t>
      </w:r>
      <w:r>
        <w:rPr>
          <w:rFonts w:hint="eastAsia" w:ascii="Times New Roman" w:hAnsi="Times New Roman" w:eastAsia="宋体" w:cs="Times New Roman"/>
          <w:color w:val="222222"/>
          <w:kern w:val="0"/>
          <w:szCs w:val="21"/>
          <w:u w:val="single"/>
        </w:rPr>
        <w:t xml:space="preserve">  </w:t>
      </w:r>
      <w:r>
        <w:rPr>
          <w:rFonts w:ascii="Times New Roman" w:hAnsi="Times New Roman" w:eastAsia="宋体" w:cs="Times New Roman"/>
          <w:color w:val="222222"/>
          <w:kern w:val="0"/>
          <w:szCs w:val="21"/>
          <w:u w:val="single"/>
        </w:rPr>
        <w:t>70</w:t>
      </w:r>
      <w:r>
        <w:rPr>
          <w:rFonts w:hint="eastAsia" w:ascii="Times New Roman" w:hAnsi="Times New Roman" w:eastAsia="宋体" w:cs="Times New Roman"/>
          <w:color w:val="222222"/>
          <w:kern w:val="0"/>
          <w:szCs w:val="21"/>
          <w:u w:val="single"/>
        </w:rPr>
        <w:t xml:space="preserve">  </w:t>
      </w:r>
      <w:r>
        <w:rPr>
          <w:rFonts w:ascii="Times New Roman" w:hAnsi="Times New Roman" w:eastAsia="宋体" w:cs="Times New Roman"/>
          <w:color w:val="222222"/>
          <w:kern w:val="0"/>
          <w:szCs w:val="21"/>
        </w:rPr>
        <w:t>sports. Doing sports can help keep healthy. And I can make new friends when I play sports.</w:t>
      </w:r>
    </w:p>
    <w:p>
      <w:pPr>
        <w:pStyle w:val="11"/>
        <w:spacing w:line="300" w:lineRule="auto"/>
        <w:jc w:val="left"/>
        <w:rPr>
          <w:rFonts w:eastAsia="黑体" w:cs="Times New Roman"/>
          <w:sz w:val="21"/>
          <w:szCs w:val="21"/>
        </w:rPr>
      </w:pPr>
      <w:bookmarkStart w:id="3" w:name="_Hlk51533764"/>
      <w:r>
        <w:rPr>
          <w:rFonts w:hAnsi="黑体" w:eastAsia="黑体" w:cs="Times New Roman"/>
          <w:sz w:val="21"/>
          <w:szCs w:val="21"/>
        </w:rPr>
        <w:t>五、补全对话（</w:t>
      </w:r>
      <w:r>
        <w:rPr>
          <w:rFonts w:eastAsia="黑体" w:cs="Times New Roman"/>
          <w:sz w:val="21"/>
          <w:szCs w:val="21"/>
        </w:rPr>
        <w:t>5</w:t>
      </w:r>
      <w:r>
        <w:rPr>
          <w:rFonts w:hAnsi="黑体" w:eastAsia="黑体" w:cs="Times New Roman"/>
          <w:sz w:val="21"/>
          <w:szCs w:val="21"/>
        </w:rPr>
        <w:t>小题，每小题</w:t>
      </w:r>
      <w:r>
        <w:rPr>
          <w:rFonts w:eastAsia="黑体" w:cs="Times New Roman"/>
          <w:sz w:val="21"/>
          <w:szCs w:val="21"/>
        </w:rPr>
        <w:t>2</w:t>
      </w:r>
      <w:r>
        <w:rPr>
          <w:rFonts w:hAnsi="黑体" w:eastAsia="黑体" w:cs="Times New Roman"/>
          <w:sz w:val="21"/>
          <w:szCs w:val="21"/>
        </w:rPr>
        <w:t>分，共</w:t>
      </w:r>
      <w:r>
        <w:rPr>
          <w:rFonts w:eastAsia="黑体" w:cs="Times New Roman"/>
          <w:sz w:val="21"/>
          <w:szCs w:val="21"/>
        </w:rPr>
        <w:t>10</w:t>
      </w:r>
      <w:r>
        <w:rPr>
          <w:rFonts w:hAnsi="黑体" w:eastAsia="黑体" w:cs="Times New Roman"/>
          <w:sz w:val="21"/>
          <w:szCs w:val="21"/>
        </w:rPr>
        <w:t>分）</w:t>
      </w:r>
    </w:p>
    <w:bookmarkEnd w:id="3"/>
    <w:p>
      <w:pPr>
        <w:spacing w:line="300" w:lineRule="auto"/>
        <w:ind w:left="432"/>
        <w:rPr>
          <w:rFonts w:ascii="Times New Roman" w:hAnsi="Times New Roman" w:eastAsia="黑体" w:cs="Times New Roman"/>
          <w:szCs w:val="21"/>
        </w:rPr>
      </w:pPr>
      <w:r>
        <w:rPr>
          <w:rFonts w:ascii="Times New Roman" w:hAnsi="黑体" w:eastAsia="黑体" w:cs="Times New Roman"/>
          <w:szCs w:val="21"/>
        </w:rPr>
        <w:t>根据下面的对话情景，在每个空白处填上一个适当的句子，使对话的意思连贯、完整。</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Hello!</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B:</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Hello!</w:t>
      </w:r>
      <w:r>
        <w:rPr>
          <w:rFonts w:ascii="Times New Roman" w:hAnsi="Times New Roman" w:cs="Times New Roman"/>
          <w:color w:val="222222"/>
          <w:sz w:val="21"/>
          <w:szCs w:val="21"/>
          <w:u w:val="single"/>
        </w:rPr>
        <w:t>71</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xml:space="preserve">A: I'm sorry. Ann is out right now. Who's that? </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xml:space="preserve">B: This is Cindy speaking. </w:t>
      </w:r>
      <w:r>
        <w:rPr>
          <w:rFonts w:ascii="Times New Roman" w:hAnsi="Times New Roman" w:cs="Times New Roman"/>
          <w:color w:val="222222"/>
          <w:sz w:val="21"/>
          <w:szCs w:val="21"/>
          <w:u w:val="single"/>
        </w:rPr>
        <w:t>72</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 xml:space="preserve">A: She will come back at about 11:00 a. m. </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B:</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I</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see.</w:t>
      </w:r>
      <w:r>
        <w:rPr>
          <w:rFonts w:ascii="Times New Roman" w:hAnsi="Times New Roman" w:cs="Times New Roman"/>
          <w:color w:val="222222"/>
          <w:sz w:val="21"/>
          <w:szCs w:val="21"/>
          <w:u w:val="single"/>
        </w:rPr>
        <w:t>73</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Sure, go ahead.</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u w:val="single"/>
        </w:rPr>
      </w:pPr>
      <w:r>
        <w:rPr>
          <w:rFonts w:ascii="Times New Roman" w:hAnsi="Times New Roman" w:cs="Times New Roman"/>
          <w:color w:val="222222"/>
          <w:sz w:val="21"/>
          <w:szCs w:val="21"/>
        </w:rPr>
        <w:t>B: Betty and I will go to the zoo to watch a panda</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 xml:space="preserve">show this afternoon. </w:t>
      </w:r>
      <w:r>
        <w:rPr>
          <w:rFonts w:ascii="Times New Roman" w:hAnsi="Times New Roman" w:cs="Times New Roman"/>
          <w:color w:val="222222"/>
          <w:sz w:val="21"/>
          <w:szCs w:val="21"/>
          <w:u w:val="single"/>
        </w:rPr>
        <w:t>74</w:t>
      </w:r>
      <w:r>
        <w:rPr>
          <w:rFonts w:hint="eastAsia" w:ascii="Times New Roman" w:hAnsi="Times New Roman" w:cs="Times New Roman"/>
          <w:color w:val="222222"/>
          <w:sz w:val="21"/>
          <w:szCs w:val="21"/>
          <w:u w:val="single"/>
        </w:rPr>
        <w:t xml:space="preserve">               </w:t>
      </w:r>
      <w:r>
        <w:rPr>
          <w:rFonts w:hint="eastAsia" w:ascii="Times New Roman" w:hAnsi="Times New Roman" w:cs="Times New Roman"/>
          <w:color w:val="222222"/>
          <w:sz w:val="21"/>
          <w:szCs w:val="21"/>
        </w:rPr>
        <w:t>.</w:t>
      </w:r>
    </w:p>
    <w:p>
      <w:pPr>
        <w:pStyle w:val="5"/>
        <w:shd w:val="clear" w:color="auto" w:fill="FFFFFF"/>
        <w:spacing w:before="0" w:beforeAutospacing="0" w:after="0" w:afterAutospacing="0" w:line="300" w:lineRule="auto"/>
        <w:ind w:firstLine="630" w:firstLineChars="300"/>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If</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 xml:space="preserve">she would like to go with us, please tell her to get to the zoo at 3:00 p. m. </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 OK. Ann.</w:t>
      </w:r>
      <w:r>
        <w:rPr>
          <w:rFonts w:ascii="Times New Roman" w:hAnsi="Times New Roman" w:cs="Times New Roman"/>
          <w:color w:val="222222"/>
          <w:sz w:val="21"/>
          <w:szCs w:val="21"/>
          <w:u w:val="single"/>
        </w:rPr>
        <w:t>75</w:t>
      </w:r>
      <w:r>
        <w:rPr>
          <w:rFonts w:hint="eastAsia" w:ascii="Times New Roman" w:hAnsi="Times New Roman" w:cs="Times New Roman"/>
          <w:color w:val="222222"/>
          <w:sz w:val="21"/>
          <w:szCs w:val="21"/>
          <w:u w:val="single"/>
        </w:rPr>
        <w:t xml:space="preserve">                         </w:t>
      </w:r>
      <w:r>
        <w:rPr>
          <w:rFonts w:ascii="Times New Roman" w:hAnsi="Times New Roman" w:cs="Times New Roman"/>
          <w:color w:val="222222"/>
          <w:sz w:val="21"/>
          <w:szCs w:val="21"/>
        </w:rPr>
        <w:t>.</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B: Thanks so much. Goodbye!</w:t>
      </w:r>
    </w:p>
    <w:p>
      <w:pPr>
        <w:pStyle w:val="5"/>
        <w:shd w:val="clear" w:color="auto" w:fill="FFFFFF"/>
        <w:spacing w:before="0" w:beforeAutospacing="0" w:after="0" w:afterAutospacing="0" w:line="300" w:lineRule="auto"/>
        <w:ind w:firstLine="405"/>
        <w:contextualSpacing/>
        <w:jc w:val="both"/>
        <w:rPr>
          <w:rFonts w:ascii="Times New Roman" w:hAnsi="Times New Roman" w:cs="Times New Roman"/>
          <w:color w:val="222222"/>
          <w:sz w:val="21"/>
          <w:szCs w:val="21"/>
        </w:rPr>
      </w:pPr>
      <w:r>
        <w:rPr>
          <w:rFonts w:ascii="Times New Roman" w:hAnsi="Times New Roman" w:cs="Times New Roman"/>
          <w:color w:val="222222"/>
          <w:sz w:val="21"/>
          <w:szCs w:val="21"/>
        </w:rPr>
        <w:t>A:</w:t>
      </w:r>
      <w:r>
        <w:rPr>
          <w:rFonts w:hint="eastAsia" w:ascii="Times New Roman" w:hAnsi="Times New Roman" w:cs="Times New Roman"/>
          <w:color w:val="222222"/>
          <w:sz w:val="21"/>
          <w:szCs w:val="21"/>
        </w:rPr>
        <w:t xml:space="preserve"> </w:t>
      </w:r>
      <w:r>
        <w:rPr>
          <w:rFonts w:ascii="Times New Roman" w:hAnsi="Times New Roman" w:cs="Times New Roman"/>
          <w:color w:val="222222"/>
          <w:sz w:val="21"/>
          <w:szCs w:val="21"/>
        </w:rPr>
        <w:t>Bye!</w:t>
      </w:r>
    </w:p>
    <w:p>
      <w:pPr>
        <w:tabs>
          <w:tab w:val="left" w:pos="672"/>
        </w:tabs>
        <w:spacing w:line="300" w:lineRule="auto"/>
        <w:rPr>
          <w:rFonts w:ascii="Times New Roman" w:hAnsi="Times New Roman" w:eastAsia="黑体" w:cs="Times New Roman"/>
          <w:szCs w:val="21"/>
        </w:rPr>
      </w:pPr>
      <w:r>
        <w:rPr>
          <w:rFonts w:ascii="Times New Roman" w:hAnsi="黑体" w:eastAsia="黑体" w:cs="Times New Roman"/>
          <w:szCs w:val="21"/>
        </w:rPr>
        <w:t>六、写作（</w:t>
      </w:r>
      <w:r>
        <w:rPr>
          <w:rFonts w:ascii="Times New Roman" w:hAnsi="Times New Roman" w:eastAsia="黑体" w:cs="Times New Roman"/>
          <w:szCs w:val="21"/>
        </w:rPr>
        <w:t>20</w:t>
      </w:r>
      <w:r>
        <w:rPr>
          <w:rFonts w:ascii="Times New Roman" w:hAnsi="黑体" w:eastAsia="黑体" w:cs="Times New Roman"/>
          <w:szCs w:val="21"/>
        </w:rPr>
        <w:t>分）</w:t>
      </w:r>
    </w:p>
    <w:p>
      <w:pPr>
        <w:tabs>
          <w:tab w:val="left" w:pos="672"/>
        </w:tabs>
        <w:spacing w:line="300" w:lineRule="auto"/>
        <w:ind w:firstLine="420" w:firstLineChars="200"/>
        <w:rPr>
          <w:rFonts w:ascii="黑体" w:hAnsi="黑体" w:eastAsia="黑体" w:cs="Times New Roman"/>
          <w:szCs w:val="21"/>
        </w:rPr>
      </w:pPr>
      <w:r>
        <w:rPr>
          <w:rFonts w:ascii="黑体" w:hAnsi="黑体" w:eastAsia="黑体" w:cs="Times New Roman"/>
          <w:szCs w:val="21"/>
        </w:rPr>
        <w:t>第一部分 按题后要求完成句子（5分，每句1分）</w:t>
      </w:r>
    </w:p>
    <w:p>
      <w:pPr>
        <w:pStyle w:val="11"/>
        <w:spacing w:line="300" w:lineRule="auto"/>
        <w:ind w:firstLine="420" w:firstLineChars="200"/>
        <w:jc w:val="left"/>
        <w:rPr>
          <w:rFonts w:cs="Times New Roman" w:asciiTheme="majorEastAsia" w:hAnsiTheme="majorEastAsia" w:eastAsiaTheme="majorEastAsia"/>
          <w:sz w:val="21"/>
          <w:szCs w:val="21"/>
        </w:rPr>
      </w:pPr>
      <w:r>
        <w:rPr>
          <w:rFonts w:eastAsia="Yu Gothic Light" w:cs="Times New Roman"/>
          <w:sz w:val="21"/>
          <w:szCs w:val="21"/>
        </w:rPr>
        <w:t>76.I used to play football after school.</w:t>
      </w:r>
      <w:r>
        <w:rPr>
          <w:rFonts w:cs="Times New Roman" w:asciiTheme="majorEastAsia" w:hAnsiTheme="majorEastAsia" w:eastAsiaTheme="majorEastAsia"/>
          <w:sz w:val="21"/>
          <w:szCs w:val="21"/>
        </w:rPr>
        <w:t>(改为一般疑问句)</w:t>
      </w:r>
    </w:p>
    <w:p>
      <w:pPr>
        <w:spacing w:line="300" w:lineRule="auto"/>
        <w:jc w:val="left"/>
        <w:rPr>
          <w:rFonts w:ascii="Times New Roman" w:hAnsi="Times New Roman" w:eastAsia="Yu Gothic Light" w:cs="Times New Roman"/>
          <w:szCs w:val="21"/>
        </w:rPr>
      </w:pPr>
      <w:r>
        <w:rPr>
          <w:rFonts w:ascii="Times New Roman" w:hAnsi="Times New Roman" w:eastAsia="Yu Gothic Light" w:cs="Times New Roman"/>
          <w:szCs w:val="21"/>
        </w:rPr>
        <w:t xml:space="preserve">    </w:t>
      </w:r>
      <w:r>
        <w:rPr>
          <w:rFonts w:hint="eastAsia" w:ascii="Times New Roman" w:hAnsi="Times New Roman" w:cs="Times New Roman" w:eastAsiaTheme="minorEastAsia"/>
          <w:szCs w:val="21"/>
        </w:rPr>
        <w:t xml:space="preserve">  </w:t>
      </w:r>
      <w:r>
        <w:rPr>
          <w:rFonts w:ascii="Times New Roman" w:hAnsi="Times New Roman" w:eastAsia="Yu Gothic Light" w:cs="Times New Roman"/>
          <w:szCs w:val="21"/>
        </w:rPr>
        <w:t xml:space="preserve"> _______________________________________________</w:t>
      </w:r>
      <w:r>
        <w:rPr>
          <w:rFonts w:ascii="Times New Roman" w:hAnsi="Times New Roman" w:eastAsia="宋体" w:cs="Times New Roman"/>
          <w:szCs w:val="21"/>
        </w:rPr>
        <w:t>__</w:t>
      </w:r>
      <w:r>
        <w:rPr>
          <w:rFonts w:ascii="Times New Roman" w:hAnsi="Times New Roman" w:eastAsia="Yu Gothic Light" w:cs="Times New Roman"/>
          <w:szCs w:val="21"/>
        </w:rPr>
        <w:t>__</w:t>
      </w:r>
    </w:p>
    <w:p>
      <w:pPr>
        <w:pStyle w:val="12"/>
        <w:spacing w:line="300" w:lineRule="auto"/>
        <w:ind w:left="420" w:firstLine="0" w:firstLineChars="0"/>
        <w:jc w:val="left"/>
        <w:rPr>
          <w:rFonts w:cs="Times New Roman" w:asciiTheme="majorEastAsia" w:hAnsiTheme="majorEastAsia" w:eastAsiaTheme="majorEastAsia"/>
          <w:szCs w:val="21"/>
        </w:rPr>
      </w:pPr>
      <w:r>
        <w:rPr>
          <w:rFonts w:ascii="Times New Roman" w:hAnsi="Times New Roman" w:eastAsia="Yu Gothic Light" w:cs="Times New Roman"/>
          <w:szCs w:val="21"/>
        </w:rPr>
        <w:t xml:space="preserve">77.My father used to </w:t>
      </w:r>
      <w:r>
        <w:rPr>
          <w:rFonts w:ascii="Times New Roman" w:hAnsi="Times New Roman" w:eastAsia="Yu Gothic Light" w:cs="Times New Roman"/>
          <w:szCs w:val="21"/>
          <w:u w:val="single"/>
        </w:rPr>
        <w:t>read newspapers</w:t>
      </w:r>
      <w:r>
        <w:rPr>
          <w:rFonts w:ascii="Times New Roman" w:hAnsi="Times New Roman" w:eastAsia="Yu Gothic Light" w:cs="Times New Roman"/>
          <w:szCs w:val="21"/>
        </w:rPr>
        <w:t xml:space="preserve"> in the evening.</w:t>
      </w:r>
      <w:r>
        <w:rPr>
          <w:rFonts w:cs="Times New Roman" w:asciiTheme="majorEastAsia" w:hAnsiTheme="majorEastAsia" w:eastAsiaTheme="majorEastAsia"/>
          <w:szCs w:val="21"/>
        </w:rPr>
        <w:t>(对划线部分提问)</w:t>
      </w:r>
    </w:p>
    <w:p>
      <w:pPr>
        <w:spacing w:line="300" w:lineRule="auto"/>
        <w:ind w:left="630" w:leftChars="300" w:firstLine="105" w:firstLineChars="50"/>
        <w:jc w:val="left"/>
        <w:rPr>
          <w:rFonts w:ascii="Times New Roman" w:hAnsi="Times New Roman" w:eastAsia="Yu Gothic Light" w:cs="Times New Roman"/>
          <w:szCs w:val="21"/>
        </w:rPr>
      </w:pPr>
      <w:r>
        <w:rPr>
          <w:rFonts w:ascii="Times New Roman" w:hAnsi="Times New Roman" w:eastAsia="Yu Gothic Light" w:cs="Times New Roman"/>
          <w:szCs w:val="21"/>
        </w:rPr>
        <w:t>______________________________________________</w:t>
      </w:r>
      <w:r>
        <w:rPr>
          <w:rFonts w:ascii="Times New Roman" w:hAnsi="Times New Roman" w:eastAsia="宋体" w:cs="Times New Roman"/>
          <w:szCs w:val="21"/>
        </w:rPr>
        <w:t>__</w:t>
      </w:r>
      <w:r>
        <w:rPr>
          <w:rFonts w:ascii="Times New Roman" w:hAnsi="Times New Roman" w:eastAsia="Yu Gothic Light" w:cs="Times New Roman"/>
          <w:szCs w:val="21"/>
        </w:rPr>
        <w:t>__</w:t>
      </w:r>
    </w:p>
    <w:p>
      <w:pPr>
        <w:pStyle w:val="12"/>
        <w:spacing w:line="300" w:lineRule="auto"/>
        <w:ind w:left="420" w:firstLine="0" w:firstLineChars="0"/>
        <w:jc w:val="left"/>
        <w:rPr>
          <w:rFonts w:cs="Times New Roman" w:asciiTheme="minorEastAsia" w:hAnsiTheme="minorEastAsia" w:eastAsiaTheme="minorEastAsia"/>
          <w:szCs w:val="21"/>
        </w:rPr>
      </w:pPr>
      <w:r>
        <w:rPr>
          <w:rFonts w:ascii="Times New Roman" w:hAnsi="Times New Roman" w:eastAsia="Yu Gothic Light" w:cs="Times New Roman"/>
          <w:szCs w:val="21"/>
        </w:rPr>
        <w:t xml:space="preserve">78.more, for, read, necessary, is, books, to, it, us </w:t>
      </w:r>
      <w:r>
        <w:rPr>
          <w:rFonts w:cs="Times New Roman" w:asciiTheme="minorEastAsia" w:hAnsiTheme="minorEastAsia" w:eastAsiaTheme="minorEastAsia"/>
          <w:szCs w:val="21"/>
        </w:rPr>
        <w:t>(连词成句)</w:t>
      </w:r>
    </w:p>
    <w:p>
      <w:pPr>
        <w:spacing w:line="300" w:lineRule="auto"/>
        <w:ind w:left="630" w:leftChars="300" w:firstLine="105" w:firstLineChars="50"/>
        <w:jc w:val="left"/>
        <w:rPr>
          <w:rFonts w:ascii="Times New Roman" w:hAnsi="Times New Roman" w:eastAsia="Yu Gothic Light" w:cs="Times New Roman"/>
          <w:szCs w:val="21"/>
        </w:rPr>
      </w:pPr>
      <w:r>
        <w:rPr>
          <w:rFonts w:ascii="Times New Roman" w:hAnsi="Times New Roman" w:eastAsia="Yu Gothic Light" w:cs="Times New Roman"/>
          <w:szCs w:val="21"/>
        </w:rPr>
        <w:t>______________________________________________</w:t>
      </w:r>
      <w:r>
        <w:rPr>
          <w:rFonts w:ascii="Times New Roman" w:hAnsi="Times New Roman" w:eastAsia="宋体" w:cs="Times New Roman"/>
          <w:szCs w:val="21"/>
        </w:rPr>
        <w:t>__</w:t>
      </w:r>
      <w:r>
        <w:rPr>
          <w:rFonts w:ascii="Times New Roman" w:hAnsi="Times New Roman" w:eastAsia="Yu Gothic Light" w:cs="Times New Roman"/>
          <w:szCs w:val="21"/>
        </w:rPr>
        <w:t>__</w:t>
      </w:r>
    </w:p>
    <w:p>
      <w:pPr>
        <w:pStyle w:val="11"/>
        <w:spacing w:line="300" w:lineRule="auto"/>
        <w:ind w:firstLine="420" w:firstLineChars="200"/>
        <w:jc w:val="left"/>
        <w:rPr>
          <w:rFonts w:cs="Times New Roman" w:asciiTheme="majorEastAsia" w:hAnsiTheme="majorEastAsia" w:eastAsiaTheme="majorEastAsia"/>
          <w:sz w:val="21"/>
          <w:szCs w:val="21"/>
        </w:rPr>
      </w:pPr>
      <w:r>
        <w:rPr>
          <w:rFonts w:eastAsia="Yu Gothic Light" w:cs="Times New Roman"/>
          <w:sz w:val="21"/>
          <w:szCs w:val="21"/>
        </w:rPr>
        <w:t>79.Must I finish it now?</w:t>
      </w:r>
      <w:r>
        <w:rPr>
          <w:rFonts w:cs="Times New Roman" w:asciiTheme="majorEastAsia" w:hAnsiTheme="majorEastAsia" w:eastAsiaTheme="majorEastAsia"/>
          <w:sz w:val="21"/>
          <w:szCs w:val="21"/>
        </w:rPr>
        <w:t>(作否定回答)</w:t>
      </w:r>
    </w:p>
    <w:p>
      <w:pPr>
        <w:spacing w:line="300" w:lineRule="auto"/>
        <w:ind w:left="630" w:leftChars="300" w:firstLine="105" w:firstLineChars="50"/>
        <w:jc w:val="left"/>
        <w:rPr>
          <w:rFonts w:ascii="Times New Roman" w:hAnsi="Times New Roman" w:eastAsia="Yu Gothic Light" w:cs="Times New Roman"/>
          <w:szCs w:val="21"/>
        </w:rPr>
      </w:pPr>
      <w:r>
        <w:rPr>
          <w:rFonts w:ascii="Times New Roman" w:hAnsi="Times New Roman" w:eastAsia="Yu Gothic Light" w:cs="Times New Roman"/>
          <w:szCs w:val="21"/>
        </w:rPr>
        <w:t>______________________________________________</w:t>
      </w:r>
      <w:r>
        <w:rPr>
          <w:rFonts w:ascii="Times New Roman" w:hAnsi="Times New Roman" w:eastAsia="宋体" w:cs="Times New Roman"/>
          <w:szCs w:val="21"/>
        </w:rPr>
        <w:t>__</w:t>
      </w:r>
      <w:r>
        <w:rPr>
          <w:rFonts w:ascii="Times New Roman" w:hAnsi="Times New Roman" w:eastAsia="Yu Gothic Light" w:cs="Times New Roman"/>
          <w:szCs w:val="21"/>
        </w:rPr>
        <w:t>__</w:t>
      </w:r>
    </w:p>
    <w:p>
      <w:pPr>
        <w:pStyle w:val="12"/>
        <w:spacing w:line="300" w:lineRule="auto"/>
        <w:ind w:left="420" w:firstLine="0" w:firstLineChars="0"/>
        <w:jc w:val="left"/>
        <w:rPr>
          <w:rFonts w:cs="Times New Roman" w:asciiTheme="majorEastAsia" w:hAnsiTheme="majorEastAsia" w:eastAsiaTheme="majorEastAsia"/>
          <w:szCs w:val="21"/>
        </w:rPr>
      </w:pPr>
      <w:r>
        <w:rPr>
          <w:rFonts w:ascii="Times New Roman" w:hAnsi="Times New Roman" w:eastAsia="Yu Gothic Light" w:cs="Times New Roman"/>
          <w:szCs w:val="21"/>
        </w:rPr>
        <w:t>80.I have been like this</w:t>
      </w:r>
      <w:r>
        <w:rPr>
          <w:rFonts w:ascii="Times New Roman" w:hAnsi="Times New Roman" w:eastAsia="Yu Gothic Light" w:cs="Times New Roman"/>
          <w:szCs w:val="21"/>
          <w:u w:val="single"/>
        </w:rPr>
        <w:t xml:space="preserve"> for a week</w:t>
      </w:r>
      <w:r>
        <w:rPr>
          <w:rFonts w:cs="Times New Roman" w:asciiTheme="majorEastAsia" w:hAnsiTheme="majorEastAsia" w:eastAsiaTheme="majorEastAsia"/>
          <w:szCs w:val="21"/>
        </w:rPr>
        <w:t>.(对划线部分提问)</w:t>
      </w:r>
    </w:p>
    <w:p>
      <w:pPr>
        <w:spacing w:line="300" w:lineRule="auto"/>
        <w:ind w:left="630" w:leftChars="300" w:firstLine="105" w:firstLineChars="50"/>
        <w:jc w:val="left"/>
        <w:rPr>
          <w:rFonts w:ascii="Times New Roman" w:hAnsi="Times New Roman" w:eastAsia="Yu Gothic Light" w:cs="Times New Roman"/>
          <w:szCs w:val="21"/>
        </w:rPr>
      </w:pPr>
      <w:r>
        <w:rPr>
          <w:rFonts w:ascii="Times New Roman" w:hAnsi="Times New Roman" w:eastAsia="Yu Gothic Light" w:cs="Times New Roman"/>
          <w:szCs w:val="21"/>
        </w:rPr>
        <w:t>______________________________________________</w:t>
      </w:r>
      <w:r>
        <w:rPr>
          <w:rFonts w:ascii="Times New Roman" w:hAnsi="Times New Roman" w:eastAsia="宋体" w:cs="Times New Roman"/>
          <w:szCs w:val="21"/>
        </w:rPr>
        <w:t>__</w:t>
      </w:r>
      <w:r>
        <w:rPr>
          <w:rFonts w:ascii="Times New Roman" w:hAnsi="Times New Roman" w:eastAsia="Yu Gothic Light" w:cs="Times New Roman"/>
          <w:szCs w:val="21"/>
        </w:rPr>
        <w:t>__</w:t>
      </w:r>
    </w:p>
    <w:p>
      <w:pPr>
        <w:pStyle w:val="5"/>
        <w:spacing w:before="0" w:beforeAutospacing="0" w:after="0" w:afterAutospacing="0" w:line="300" w:lineRule="auto"/>
        <w:ind w:firstLine="630" w:firstLineChars="300"/>
        <w:jc w:val="both"/>
        <w:rPr>
          <w:rFonts w:ascii="Times New Roman" w:hAnsi="Times New Roman" w:eastAsia="黑体" w:cs="Times New Roman"/>
          <w:sz w:val="21"/>
          <w:szCs w:val="21"/>
        </w:rPr>
      </w:pPr>
      <w:r>
        <w:rPr>
          <w:rFonts w:ascii="Times New Roman" w:hAnsi="黑体" w:eastAsia="黑体" w:cs="Times New Roman"/>
          <w:sz w:val="21"/>
          <w:szCs w:val="21"/>
        </w:rPr>
        <w:t>第二部分</w:t>
      </w:r>
      <w:r>
        <w:rPr>
          <w:rFonts w:ascii="Times New Roman" w:hAnsi="Times New Roman" w:eastAsia="黑体" w:cs="Times New Roman"/>
          <w:sz w:val="21"/>
          <w:szCs w:val="21"/>
        </w:rPr>
        <w:t xml:space="preserve"> </w:t>
      </w:r>
      <w:r>
        <w:rPr>
          <w:rFonts w:ascii="Times New Roman" w:hAnsi="黑体" w:eastAsia="黑体" w:cs="Times New Roman"/>
          <w:sz w:val="21"/>
          <w:szCs w:val="21"/>
        </w:rPr>
        <w:t>书面表达</w:t>
      </w:r>
      <w:r>
        <w:rPr>
          <w:rFonts w:ascii="Times New Roman" w:hAnsi="Times New Roman" w:eastAsia="黑体" w:cs="Times New Roman"/>
          <w:sz w:val="21"/>
          <w:szCs w:val="21"/>
        </w:rPr>
        <w:t xml:space="preserve"> </w:t>
      </w:r>
      <w:r>
        <w:rPr>
          <w:rFonts w:ascii="Times New Roman" w:hAnsi="黑体" w:eastAsia="黑体" w:cs="Times New Roman"/>
          <w:sz w:val="21"/>
          <w:szCs w:val="21"/>
        </w:rPr>
        <w:t>（</w:t>
      </w:r>
      <w:r>
        <w:rPr>
          <w:rFonts w:ascii="Times New Roman" w:hAnsi="Times New Roman" w:eastAsia="黑体" w:cs="Times New Roman"/>
          <w:sz w:val="21"/>
          <w:szCs w:val="21"/>
        </w:rPr>
        <w:t>15</w:t>
      </w:r>
      <w:r>
        <w:rPr>
          <w:rFonts w:ascii="Times New Roman" w:hAnsi="黑体" w:eastAsia="黑体" w:cs="Times New Roman"/>
          <w:sz w:val="21"/>
          <w:szCs w:val="21"/>
        </w:rPr>
        <w:t>分）</w:t>
      </w:r>
    </w:p>
    <w:p>
      <w:pPr>
        <w:pStyle w:val="5"/>
        <w:spacing w:line="300" w:lineRule="auto"/>
        <w:ind w:firstLine="630" w:firstLineChars="300"/>
        <w:rPr>
          <w:rFonts w:ascii="黑体" w:hAnsi="黑体" w:eastAsia="黑体" w:cs="Times New Roman"/>
          <w:color w:val="222222"/>
          <w:sz w:val="21"/>
          <w:szCs w:val="21"/>
        </w:rPr>
      </w:pPr>
      <w:r>
        <w:rPr>
          <w:rFonts w:ascii="黑体" w:hAnsi="黑体" w:eastAsia="黑体" w:cs="Times New Roman"/>
          <w:color w:val="222222"/>
          <w:sz w:val="21"/>
          <w:szCs w:val="21"/>
        </w:rPr>
        <w:t>每个人都会有自己的兴趣和爱好</w:t>
      </w:r>
      <w:r>
        <w:rPr>
          <w:rFonts w:hint="eastAsia" w:ascii="黑体" w:hAnsi="黑体" w:eastAsia="黑体" w:cs="Times New Roman"/>
          <w:color w:val="222222"/>
          <w:sz w:val="21"/>
          <w:szCs w:val="21"/>
        </w:rPr>
        <w:t>，</w:t>
      </w:r>
      <w:r>
        <w:rPr>
          <w:rFonts w:ascii="黑体" w:hAnsi="黑体" w:eastAsia="黑体" w:cs="Times New Roman"/>
          <w:color w:val="222222"/>
          <w:sz w:val="21"/>
          <w:szCs w:val="21"/>
        </w:rPr>
        <w:t>人的兴趣爱好也会随时间的变化而变化。请根据下面表格的提示，写一篇80 个词左右的短文，介绍一下你和家人过去及现在的兴趣爱好。</w:t>
      </w:r>
    </w:p>
    <w:tbl>
      <w:tblPr>
        <w:tblStyle w:val="7"/>
        <w:tblpPr w:leftFromText="180" w:rightFromText="180" w:vertAnchor="text" w:horzAnchor="page" w:tblpX="11563" w:tblpY="211"/>
        <w:tblW w:w="65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2"/>
        <w:gridCol w:w="2173"/>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2" w:type="dxa"/>
            <w:vMerge w:val="restart"/>
            <w:vAlign w:val="center"/>
          </w:tcPr>
          <w:p>
            <w:pPr>
              <w:pStyle w:val="5"/>
              <w:spacing w:line="324" w:lineRule="auto"/>
              <w:jc w:val="center"/>
              <w:rPr>
                <w:rFonts w:ascii="Times New Roman" w:hAnsi="Times New Roman" w:cs="Times New Roman"/>
                <w:b/>
                <w:bCs/>
                <w:color w:val="222222"/>
                <w:sz w:val="21"/>
                <w:szCs w:val="21"/>
              </w:rPr>
            </w:pPr>
            <w:r>
              <w:rPr>
                <w:rFonts w:ascii="Times New Roman" w:hAnsi="Times New Roman" w:cs="Times New Roman"/>
                <w:b/>
                <w:bCs/>
                <w:color w:val="222222"/>
                <w:sz w:val="21"/>
                <w:szCs w:val="21"/>
              </w:rPr>
              <w:t>Family</w:t>
            </w:r>
            <w:r>
              <w:rPr>
                <w:rFonts w:hint="eastAsia" w:ascii="Times New Roman" w:hAnsi="Times New Roman" w:cs="Times New Roman"/>
                <w:b/>
                <w:bCs/>
                <w:color w:val="222222"/>
                <w:sz w:val="21"/>
                <w:szCs w:val="21"/>
              </w:rPr>
              <w:t xml:space="preserve"> </w:t>
            </w:r>
            <w:r>
              <w:rPr>
                <w:rFonts w:ascii="Times New Roman" w:hAnsi="Times New Roman" w:cs="Times New Roman"/>
                <w:b/>
                <w:bCs/>
                <w:color w:val="222222"/>
                <w:sz w:val="21"/>
                <w:szCs w:val="21"/>
              </w:rPr>
              <w:t>members</w:t>
            </w:r>
          </w:p>
        </w:tc>
        <w:tc>
          <w:tcPr>
            <w:tcW w:w="4441" w:type="dxa"/>
            <w:gridSpan w:val="2"/>
            <w:vAlign w:val="center"/>
          </w:tcPr>
          <w:p>
            <w:pPr>
              <w:pStyle w:val="5"/>
              <w:spacing w:before="0" w:beforeAutospacing="0" w:after="0" w:afterAutospacing="0" w:line="324" w:lineRule="auto"/>
              <w:jc w:val="center"/>
              <w:rPr>
                <w:rFonts w:ascii="Times New Roman" w:hAnsi="Times New Roman" w:cs="Times New Roman"/>
                <w:b/>
                <w:bCs/>
                <w:color w:val="222222"/>
                <w:sz w:val="21"/>
                <w:szCs w:val="21"/>
              </w:rPr>
            </w:pPr>
            <w:r>
              <w:rPr>
                <w:rFonts w:ascii="Times New Roman" w:hAnsi="Times New Roman" w:cs="Times New Roman"/>
                <w:b/>
                <w:bCs/>
                <w:color w:val="222222"/>
                <w:sz w:val="21"/>
                <w:szCs w:val="21"/>
              </w:rPr>
              <w:t>Hobbies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2" w:type="dxa"/>
            <w:vMerge w:val="continue"/>
            <w:vAlign w:val="center"/>
          </w:tcPr>
          <w:p>
            <w:pPr>
              <w:pStyle w:val="5"/>
              <w:spacing w:before="0" w:beforeAutospacing="0" w:after="0" w:afterAutospacing="0" w:line="324" w:lineRule="auto"/>
              <w:jc w:val="center"/>
              <w:rPr>
                <w:rFonts w:ascii="Times New Roman" w:hAnsi="Times New Roman" w:cs="Times New Roman"/>
                <w:b/>
                <w:bCs/>
                <w:color w:val="222222"/>
                <w:sz w:val="21"/>
                <w:szCs w:val="21"/>
              </w:rPr>
            </w:pPr>
          </w:p>
        </w:tc>
        <w:tc>
          <w:tcPr>
            <w:tcW w:w="2173" w:type="dxa"/>
            <w:vAlign w:val="center"/>
          </w:tcPr>
          <w:p>
            <w:pPr>
              <w:pStyle w:val="5"/>
              <w:spacing w:before="0" w:beforeAutospacing="0" w:after="0" w:afterAutospacing="0" w:line="324" w:lineRule="auto"/>
              <w:jc w:val="center"/>
              <w:rPr>
                <w:rFonts w:ascii="Times New Roman" w:hAnsi="Times New Roman" w:cs="Times New Roman"/>
                <w:b/>
                <w:bCs/>
                <w:color w:val="222222"/>
                <w:sz w:val="21"/>
                <w:szCs w:val="21"/>
              </w:rPr>
            </w:pPr>
            <w:r>
              <w:rPr>
                <w:rFonts w:ascii="Times New Roman" w:hAnsi="Times New Roman" w:cs="Times New Roman"/>
                <w:b/>
                <w:bCs/>
                <w:color w:val="222222"/>
                <w:sz w:val="21"/>
                <w:szCs w:val="21"/>
              </w:rPr>
              <w:t>In the past</w:t>
            </w:r>
          </w:p>
        </w:tc>
        <w:tc>
          <w:tcPr>
            <w:tcW w:w="2268" w:type="dxa"/>
            <w:vAlign w:val="center"/>
          </w:tcPr>
          <w:p>
            <w:pPr>
              <w:pStyle w:val="5"/>
              <w:spacing w:before="0" w:beforeAutospacing="0" w:after="0" w:afterAutospacing="0" w:line="324" w:lineRule="auto"/>
              <w:jc w:val="center"/>
              <w:rPr>
                <w:rFonts w:ascii="Times New Roman" w:hAnsi="Times New Roman" w:cs="Times New Roman"/>
                <w:b/>
                <w:bCs/>
                <w:color w:val="222222"/>
                <w:sz w:val="21"/>
                <w:szCs w:val="21"/>
              </w:rPr>
            </w:pPr>
            <w:r>
              <w:rPr>
                <w:rFonts w:ascii="Times New Roman" w:hAnsi="Times New Roman" w:cs="Times New Roman"/>
                <w:b/>
                <w:bCs/>
                <w:color w:val="222222"/>
                <w:sz w:val="21"/>
                <w:szCs w:val="21"/>
              </w:rPr>
              <w:t>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2" w:type="dxa"/>
          </w:tcPr>
          <w:p>
            <w:pPr>
              <w:pStyle w:val="5"/>
              <w:spacing w:before="0" w:beforeAutospacing="0" w:after="0" w:afterAutospacing="0" w:line="324" w:lineRule="auto"/>
              <w:jc w:val="center"/>
              <w:rPr>
                <w:rFonts w:ascii="Times New Roman" w:hAnsi="Times New Roman" w:cs="Times New Roman"/>
                <w:color w:val="222222"/>
                <w:sz w:val="21"/>
                <w:szCs w:val="21"/>
              </w:rPr>
            </w:pPr>
            <w:r>
              <w:rPr>
                <w:rFonts w:ascii="Times New Roman" w:hAnsi="Times New Roman" w:cs="Times New Roman"/>
                <w:color w:val="222222"/>
                <w:sz w:val="21"/>
                <w:szCs w:val="21"/>
              </w:rPr>
              <w:t>father</w:t>
            </w:r>
          </w:p>
        </w:tc>
        <w:tc>
          <w:tcPr>
            <w:tcW w:w="2173" w:type="dxa"/>
          </w:tcPr>
          <w:p>
            <w:pPr>
              <w:pStyle w:val="5"/>
              <w:spacing w:before="0" w:beforeAutospacing="0" w:after="0" w:afterAutospacing="0" w:line="324" w:lineRule="auto"/>
              <w:jc w:val="center"/>
              <w:rPr>
                <w:rFonts w:ascii="Times New Roman" w:hAnsi="Times New Roman" w:cs="Times New Roman"/>
                <w:color w:val="222222"/>
                <w:sz w:val="21"/>
                <w:szCs w:val="21"/>
              </w:rPr>
            </w:pPr>
            <w:r>
              <w:rPr>
                <w:rFonts w:ascii="Times New Roman" w:hAnsi="Times New Roman" w:cs="Times New Roman"/>
                <w:color w:val="222222"/>
                <w:sz w:val="21"/>
                <w:szCs w:val="21"/>
              </w:rPr>
              <w:t>watching TV</w:t>
            </w:r>
          </w:p>
        </w:tc>
        <w:tc>
          <w:tcPr>
            <w:tcW w:w="2268" w:type="dxa"/>
          </w:tcPr>
          <w:p>
            <w:pPr>
              <w:pStyle w:val="5"/>
              <w:spacing w:line="324" w:lineRule="auto"/>
              <w:ind w:firstLine="525" w:firstLineChars="250"/>
              <w:rPr>
                <w:rFonts w:ascii="Times New Roman" w:hAnsi="Times New Roman" w:cs="Times New Roman"/>
                <w:color w:val="222222"/>
                <w:sz w:val="21"/>
                <w:szCs w:val="21"/>
              </w:rPr>
            </w:pPr>
            <w:r>
              <w:rPr>
                <w:rFonts w:ascii="Times New Roman" w:hAnsi="Times New Roman" w:cs="Times New Roman"/>
                <w:color w:val="222222"/>
                <w:sz w:val="21"/>
                <w:szCs w:val="21"/>
              </w:rPr>
              <w:t>fishing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2" w:type="dxa"/>
          </w:tcPr>
          <w:p>
            <w:pPr>
              <w:pStyle w:val="5"/>
              <w:spacing w:before="0" w:beforeAutospacing="0" w:after="0" w:afterAutospacing="0" w:line="324" w:lineRule="auto"/>
              <w:jc w:val="center"/>
              <w:rPr>
                <w:rFonts w:ascii="Times New Roman" w:hAnsi="Times New Roman" w:cs="Times New Roman"/>
                <w:color w:val="222222"/>
                <w:sz w:val="21"/>
                <w:szCs w:val="21"/>
              </w:rPr>
            </w:pPr>
            <w:r>
              <w:rPr>
                <w:rFonts w:ascii="Times New Roman" w:hAnsi="Times New Roman" w:cs="Times New Roman"/>
                <w:color w:val="222222"/>
                <w:sz w:val="21"/>
                <w:szCs w:val="21"/>
              </w:rPr>
              <w:t>mother</w:t>
            </w:r>
          </w:p>
        </w:tc>
        <w:tc>
          <w:tcPr>
            <w:tcW w:w="2173" w:type="dxa"/>
          </w:tcPr>
          <w:p>
            <w:pPr>
              <w:pStyle w:val="5"/>
              <w:spacing w:before="0" w:beforeAutospacing="0" w:after="0" w:afterAutospacing="0" w:line="324" w:lineRule="auto"/>
              <w:jc w:val="center"/>
              <w:rPr>
                <w:rFonts w:ascii="Times New Roman" w:hAnsi="Times New Roman" w:cs="Times New Roman"/>
                <w:color w:val="222222"/>
                <w:sz w:val="21"/>
                <w:szCs w:val="21"/>
              </w:rPr>
            </w:pPr>
            <w:r>
              <w:rPr>
                <w:rFonts w:ascii="Times New Roman" w:hAnsi="Times New Roman" w:cs="Times New Roman"/>
                <w:color w:val="222222"/>
                <w:sz w:val="21"/>
                <w:szCs w:val="21"/>
              </w:rPr>
              <w:t>reading books</w:t>
            </w:r>
          </w:p>
        </w:tc>
        <w:tc>
          <w:tcPr>
            <w:tcW w:w="2268" w:type="dxa"/>
          </w:tcPr>
          <w:p>
            <w:pPr>
              <w:pStyle w:val="5"/>
              <w:spacing w:before="0" w:beforeAutospacing="0" w:after="0" w:afterAutospacing="0" w:line="324" w:lineRule="auto"/>
              <w:jc w:val="center"/>
              <w:rPr>
                <w:rFonts w:ascii="Times New Roman" w:hAnsi="Times New Roman" w:cs="Times New Roman"/>
                <w:color w:val="222222"/>
                <w:sz w:val="21"/>
                <w:szCs w:val="21"/>
              </w:rPr>
            </w:pPr>
            <w:r>
              <w:rPr>
                <w:rFonts w:ascii="Times New Roman" w:hAnsi="Times New Roman" w:cs="Times New Roman"/>
                <w:color w:val="222222"/>
                <w:sz w:val="21"/>
                <w:szCs w:val="21"/>
              </w:rPr>
              <w:t>scrapbooking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2" w:type="dxa"/>
          </w:tcPr>
          <w:p>
            <w:pPr>
              <w:pStyle w:val="5"/>
              <w:spacing w:before="0" w:beforeAutospacing="0" w:after="0" w:afterAutospacing="0" w:line="324" w:lineRule="auto"/>
              <w:jc w:val="center"/>
              <w:rPr>
                <w:rFonts w:ascii="Times New Roman" w:hAnsi="Times New Roman" w:cs="Times New Roman"/>
                <w:color w:val="222222"/>
                <w:sz w:val="21"/>
                <w:szCs w:val="21"/>
              </w:rPr>
            </w:pPr>
            <w:r>
              <w:rPr>
                <w:rFonts w:ascii="Times New Roman" w:hAnsi="Times New Roman" w:cs="Times New Roman"/>
                <w:color w:val="222222"/>
                <w:sz w:val="21"/>
                <w:szCs w:val="21"/>
              </w:rPr>
              <w:t>me</w:t>
            </w:r>
          </w:p>
        </w:tc>
        <w:tc>
          <w:tcPr>
            <w:tcW w:w="2173" w:type="dxa"/>
          </w:tcPr>
          <w:p>
            <w:pPr>
              <w:pStyle w:val="5"/>
              <w:spacing w:before="0" w:beforeAutospacing="0" w:after="0" w:afterAutospacing="0" w:line="324" w:lineRule="auto"/>
              <w:jc w:val="center"/>
              <w:rPr>
                <w:rFonts w:ascii="Times New Roman" w:hAnsi="Times New Roman" w:cs="Times New Roman"/>
                <w:color w:val="222222"/>
                <w:sz w:val="21"/>
                <w:szCs w:val="21"/>
              </w:rPr>
            </w:pPr>
            <w:r>
              <w:rPr>
                <w:rFonts w:ascii="Times New Roman" w:hAnsi="Times New Roman" w:cs="Times New Roman"/>
                <w:color w:val="222222"/>
                <w:sz w:val="21"/>
                <w:szCs w:val="21"/>
              </w:rPr>
              <w:t>collecting stamps</w:t>
            </w:r>
          </w:p>
        </w:tc>
        <w:tc>
          <w:tcPr>
            <w:tcW w:w="2268" w:type="dxa"/>
          </w:tcPr>
          <w:p>
            <w:pPr>
              <w:pStyle w:val="5"/>
              <w:spacing w:before="0" w:beforeAutospacing="0" w:after="0" w:afterAutospacing="0" w:line="324" w:lineRule="auto"/>
              <w:jc w:val="center"/>
              <w:rPr>
                <w:rFonts w:ascii="Times New Roman" w:hAnsi="Times New Roman" w:cs="Times New Roman"/>
                <w:color w:val="222222"/>
                <w:sz w:val="21"/>
                <w:szCs w:val="21"/>
              </w:rPr>
            </w:pPr>
            <w:r>
              <w:rPr>
                <w:rFonts w:ascii="Times New Roman" w:hAnsi="Times New Roman" w:cs="Times New Roman"/>
                <w:color w:val="222222"/>
                <w:sz w:val="21"/>
                <w:szCs w:val="21"/>
              </w:rPr>
              <w:t>playing ping-pong</w:t>
            </w:r>
          </w:p>
        </w:tc>
      </w:tr>
    </w:tbl>
    <w:p>
      <w:pPr>
        <w:pStyle w:val="5"/>
        <w:spacing w:line="324" w:lineRule="auto"/>
        <w:ind w:firstLine="630" w:firstLineChars="300"/>
        <w:rPr>
          <w:rFonts w:ascii="黑体" w:hAnsi="黑体" w:eastAsia="黑体" w:cs="Times New Roman"/>
          <w:color w:val="222222"/>
          <w:sz w:val="21"/>
          <w:szCs w:val="21"/>
        </w:rPr>
      </w:pPr>
    </w:p>
    <w:p>
      <w:pPr>
        <w:pStyle w:val="5"/>
        <w:spacing w:line="324" w:lineRule="auto"/>
        <w:ind w:firstLine="630" w:firstLineChars="300"/>
        <w:rPr>
          <w:rFonts w:ascii="黑体" w:hAnsi="黑体" w:eastAsia="黑体" w:cs="Times New Roman"/>
          <w:color w:val="222222"/>
          <w:sz w:val="21"/>
          <w:szCs w:val="21"/>
        </w:rPr>
      </w:pPr>
    </w:p>
    <w:p>
      <w:pPr>
        <w:pStyle w:val="5"/>
        <w:spacing w:line="324" w:lineRule="auto"/>
        <w:ind w:firstLine="630" w:firstLineChars="300"/>
        <w:rPr>
          <w:rFonts w:ascii="黑体" w:hAnsi="黑体" w:eastAsia="黑体" w:cs="Times New Roman"/>
          <w:color w:val="222222"/>
          <w:sz w:val="21"/>
          <w:szCs w:val="21"/>
        </w:rPr>
      </w:pPr>
    </w:p>
    <w:p>
      <w:pPr>
        <w:pStyle w:val="5"/>
        <w:spacing w:line="324" w:lineRule="auto"/>
        <w:ind w:firstLine="630" w:firstLineChars="300"/>
        <w:rPr>
          <w:rFonts w:ascii="黑体" w:hAnsi="黑体" w:eastAsia="黑体" w:cs="Times New Roman"/>
          <w:color w:val="222222"/>
          <w:sz w:val="21"/>
          <w:szCs w:val="21"/>
        </w:rPr>
      </w:pPr>
    </w:p>
    <w:p>
      <w:pPr>
        <w:pStyle w:val="5"/>
        <w:ind w:firstLine="630" w:firstLineChars="300"/>
        <w:rPr>
          <w:rFonts w:ascii="Times New Roman" w:hAnsi="Times New Roman" w:cs="Times New Roman"/>
          <w:color w:val="222222"/>
          <w:sz w:val="21"/>
          <w:szCs w:val="21"/>
          <w:u w:val="single"/>
        </w:rPr>
      </w:pPr>
      <w:r>
        <w:rPr>
          <w:rFonts w:hint="eastAsia" w:ascii="Times New Roman" w:hAnsi="Times New Roman" w:cs="Times New Roman"/>
          <w:color w:val="222222"/>
          <w:sz w:val="21"/>
          <w:szCs w:val="21"/>
          <w:u w:val="single"/>
        </w:rPr>
        <w:t xml:space="preserve">                                                                         </w:t>
      </w:r>
    </w:p>
    <w:p>
      <w:pPr>
        <w:pStyle w:val="5"/>
        <w:ind w:firstLine="630" w:firstLineChars="300"/>
        <w:rPr>
          <w:rFonts w:ascii="Times New Roman" w:hAnsi="Times New Roman" w:cs="Times New Roman"/>
          <w:color w:val="222222"/>
          <w:sz w:val="21"/>
          <w:szCs w:val="21"/>
          <w:u w:val="single"/>
        </w:rPr>
      </w:pPr>
      <w:r>
        <w:rPr>
          <w:rFonts w:hint="eastAsia" w:ascii="Times New Roman" w:hAnsi="Times New Roman" w:cs="Times New Roman"/>
          <w:color w:val="222222"/>
          <w:sz w:val="21"/>
          <w:szCs w:val="21"/>
          <w:u w:val="single"/>
        </w:rPr>
        <w:t xml:space="preserve">                                                                         </w:t>
      </w:r>
    </w:p>
    <w:p>
      <w:pPr>
        <w:pStyle w:val="5"/>
        <w:ind w:firstLine="630" w:firstLineChars="300"/>
        <w:rPr>
          <w:rFonts w:ascii="Times New Roman" w:hAnsi="Times New Roman" w:cs="Times New Roman"/>
          <w:color w:val="222222"/>
          <w:sz w:val="21"/>
          <w:szCs w:val="21"/>
          <w:u w:val="single"/>
        </w:rPr>
      </w:pPr>
      <w:r>
        <w:rPr>
          <w:rFonts w:hint="eastAsia" w:ascii="Times New Roman" w:hAnsi="Times New Roman" w:cs="Times New Roman"/>
          <w:color w:val="222222"/>
          <w:sz w:val="21"/>
          <w:szCs w:val="21"/>
          <w:u w:val="single"/>
        </w:rPr>
        <w:t xml:space="preserve">                                                                         </w:t>
      </w:r>
    </w:p>
    <w:p>
      <w:pPr>
        <w:pStyle w:val="5"/>
        <w:ind w:firstLine="630" w:firstLineChars="300"/>
        <w:rPr>
          <w:rFonts w:ascii="Times New Roman" w:hAnsi="Times New Roman" w:cs="Times New Roman"/>
          <w:color w:val="222222"/>
          <w:sz w:val="21"/>
          <w:szCs w:val="21"/>
          <w:u w:val="single"/>
        </w:rPr>
      </w:pPr>
      <w:r>
        <w:rPr>
          <w:rFonts w:hint="eastAsia" w:ascii="Times New Roman" w:hAnsi="Times New Roman" w:cs="Times New Roman"/>
          <w:color w:val="222222"/>
          <w:sz w:val="21"/>
          <w:szCs w:val="21"/>
          <w:u w:val="single"/>
        </w:rPr>
        <w:t xml:space="preserve">                                                                         </w:t>
      </w:r>
    </w:p>
    <w:p>
      <w:pPr>
        <w:pStyle w:val="5"/>
        <w:spacing w:line="324" w:lineRule="auto"/>
        <w:ind w:firstLine="630" w:firstLineChars="300"/>
        <w:rPr>
          <w:rFonts w:ascii="Times New Roman" w:hAnsi="Times New Roman" w:cs="Times New Roman"/>
          <w:color w:val="222222"/>
          <w:sz w:val="21"/>
          <w:szCs w:val="21"/>
          <w:u w:val="single"/>
        </w:rPr>
      </w:pPr>
      <w:r>
        <w:rPr>
          <w:rFonts w:hint="eastAsia" w:ascii="Times New Roman" w:hAnsi="Times New Roman" w:cs="Times New Roman"/>
          <w:color w:val="222222"/>
          <w:sz w:val="21"/>
          <w:szCs w:val="21"/>
          <w:u w:val="single"/>
        </w:rPr>
        <w:t xml:space="preserve">                                                                         </w:t>
      </w:r>
    </w:p>
    <w:p>
      <w:pPr>
        <w:pStyle w:val="5"/>
        <w:spacing w:line="324" w:lineRule="auto"/>
        <w:ind w:firstLine="630" w:firstLineChars="300"/>
        <w:rPr>
          <w:rFonts w:ascii="Times New Roman" w:hAnsi="Times New Roman" w:cs="Times New Roman"/>
          <w:color w:val="222222"/>
          <w:sz w:val="21"/>
          <w:szCs w:val="21"/>
          <w:u w:val="single"/>
        </w:rPr>
      </w:pPr>
      <w:r>
        <w:rPr>
          <w:rFonts w:hint="eastAsia" w:ascii="Times New Roman" w:hAnsi="Times New Roman" w:cs="Times New Roman"/>
          <w:color w:val="222222"/>
          <w:sz w:val="21"/>
          <w:szCs w:val="21"/>
          <w:u w:val="single"/>
        </w:rPr>
        <w:t xml:space="preserve">                                                                         </w:t>
      </w:r>
    </w:p>
    <w:p>
      <w:pPr>
        <w:pStyle w:val="5"/>
        <w:spacing w:line="324" w:lineRule="auto"/>
        <w:ind w:firstLine="630" w:firstLineChars="300"/>
        <w:rPr>
          <w:rFonts w:ascii="Times New Roman" w:hAnsi="Times New Roman" w:cs="Times New Roman"/>
          <w:color w:val="222222"/>
          <w:sz w:val="21"/>
          <w:szCs w:val="21"/>
        </w:rPr>
        <w:sectPr>
          <w:headerReference r:id="rId3" w:type="default"/>
          <w:footerReference r:id="rId4" w:type="default"/>
          <w:pgSz w:w="20639" w:h="14572" w:orient="landscape"/>
          <w:pgMar w:top="1134" w:right="1134" w:bottom="1134" w:left="1701" w:header="851" w:footer="992" w:gutter="0"/>
          <w:cols w:space="626" w:num="2"/>
          <w:docGrid w:type="lines" w:linePitch="312" w:charSpace="0"/>
        </w:sectPr>
      </w:pPr>
      <w:r>
        <w:rPr>
          <w:rFonts w:hint="eastAsia" w:ascii="Times New Roman" w:hAnsi="Times New Roman" w:cs="Times New Roman"/>
          <w:color w:val="222222"/>
          <w:sz w:val="21"/>
          <w:szCs w:val="21"/>
          <w:u w:val="single"/>
        </w:rPr>
        <w:t xml:space="preserve">                                                                         </w:t>
      </w:r>
    </w:p>
    <w:p>
      <w:bookmarkStart w:id="4" w:name="_GoBack"/>
      <w:bookmarkEnd w:id="4"/>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Yu Gothic Light">
    <w:panose1 w:val="020B0300000000000000"/>
    <w:charset w:val="80"/>
    <w:family w:val="swiss"/>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pp">
    <w15:presenceInfo w15:providerId="None" w15:userId="p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275F3"/>
    <w:rsid w:val="00027094"/>
    <w:rsid w:val="0003016A"/>
    <w:rsid w:val="00062D61"/>
    <w:rsid w:val="000C6FBE"/>
    <w:rsid w:val="001165FA"/>
    <w:rsid w:val="001332C3"/>
    <w:rsid w:val="001465D1"/>
    <w:rsid w:val="001A60F7"/>
    <w:rsid w:val="001D1C6F"/>
    <w:rsid w:val="0021632B"/>
    <w:rsid w:val="002476AE"/>
    <w:rsid w:val="00280AC7"/>
    <w:rsid w:val="002A3097"/>
    <w:rsid w:val="002B7EA3"/>
    <w:rsid w:val="002F6312"/>
    <w:rsid w:val="002F746A"/>
    <w:rsid w:val="0033363C"/>
    <w:rsid w:val="0034399C"/>
    <w:rsid w:val="00363C00"/>
    <w:rsid w:val="003E7C24"/>
    <w:rsid w:val="004151FC"/>
    <w:rsid w:val="004955D6"/>
    <w:rsid w:val="004A2CF8"/>
    <w:rsid w:val="004C4CE9"/>
    <w:rsid w:val="004E259F"/>
    <w:rsid w:val="004E2DFC"/>
    <w:rsid w:val="00541E43"/>
    <w:rsid w:val="005707CA"/>
    <w:rsid w:val="005D45CA"/>
    <w:rsid w:val="006B41F5"/>
    <w:rsid w:val="006F0428"/>
    <w:rsid w:val="00726D4A"/>
    <w:rsid w:val="008017F6"/>
    <w:rsid w:val="00802CD8"/>
    <w:rsid w:val="008315D7"/>
    <w:rsid w:val="008800BA"/>
    <w:rsid w:val="00892EF8"/>
    <w:rsid w:val="008D751A"/>
    <w:rsid w:val="009014EC"/>
    <w:rsid w:val="0091761F"/>
    <w:rsid w:val="009420D1"/>
    <w:rsid w:val="00955A12"/>
    <w:rsid w:val="00956AA1"/>
    <w:rsid w:val="00993962"/>
    <w:rsid w:val="00996BF1"/>
    <w:rsid w:val="009B5BBD"/>
    <w:rsid w:val="009C46E5"/>
    <w:rsid w:val="009F199F"/>
    <w:rsid w:val="00A27CC3"/>
    <w:rsid w:val="00A31FF2"/>
    <w:rsid w:val="00BB7ED4"/>
    <w:rsid w:val="00BD3B1E"/>
    <w:rsid w:val="00BE0780"/>
    <w:rsid w:val="00BF725C"/>
    <w:rsid w:val="00C02FC6"/>
    <w:rsid w:val="00C2263A"/>
    <w:rsid w:val="00C47C0F"/>
    <w:rsid w:val="00C93B2C"/>
    <w:rsid w:val="00CF385C"/>
    <w:rsid w:val="00CF4006"/>
    <w:rsid w:val="00D561B5"/>
    <w:rsid w:val="00D93CFE"/>
    <w:rsid w:val="00D95623"/>
    <w:rsid w:val="00E275F3"/>
    <w:rsid w:val="00E31967"/>
    <w:rsid w:val="00E808B1"/>
    <w:rsid w:val="00ED45A1"/>
    <w:rsid w:val="00EE3024"/>
    <w:rsid w:val="00EF59F2"/>
    <w:rsid w:val="00F038C9"/>
    <w:rsid w:val="00F22EB5"/>
    <w:rsid w:val="00F87B45"/>
    <w:rsid w:val="00FD48D6"/>
    <w:rsid w:val="67F42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eastAsia="宋体"/>
      <w:kern w:val="0"/>
      <w:sz w:val="24"/>
      <w:szCs w:val="24"/>
    </w:rPr>
  </w:style>
  <w:style w:type="table" w:styleId="7">
    <w:name w:val="Table Grid"/>
    <w:basedOn w:val="6"/>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8"/>
    <w:link w:val="4"/>
    <w:uiPriority w:val="99"/>
    <w:rPr>
      <w:sz w:val="18"/>
      <w:szCs w:val="18"/>
    </w:rPr>
  </w:style>
  <w:style w:type="character" w:customStyle="1" w:styleId="10">
    <w:name w:val="页脚 Char"/>
    <w:basedOn w:val="8"/>
    <w:link w:val="3"/>
    <w:uiPriority w:val="99"/>
    <w:rPr>
      <w:sz w:val="18"/>
      <w:szCs w:val="18"/>
    </w:rPr>
  </w:style>
  <w:style w:type="paragraph" w:customStyle="1" w:styleId="11">
    <w:name w:val="4"/>
    <w:basedOn w:val="1"/>
    <w:qFormat/>
    <w:uiPriority w:val="0"/>
    <w:pPr>
      <w:jc w:val="center"/>
    </w:pPr>
    <w:rPr>
      <w:rFonts w:ascii="Times New Roman" w:hAnsi="Times New Roman" w:eastAsia="方正小标宋简体"/>
      <w:sz w:val="29"/>
      <w:szCs w:val="20"/>
    </w:rPr>
  </w:style>
  <w:style w:type="paragraph" w:styleId="12">
    <w:name w:val="List Paragraph"/>
    <w:basedOn w:val="1"/>
    <w:qFormat/>
    <w:uiPriority w:val="34"/>
    <w:pPr>
      <w:ind w:firstLine="420" w:firstLineChars="200"/>
    </w:pPr>
  </w:style>
  <w:style w:type="character" w:customStyle="1" w:styleId="13">
    <w:name w:val="5"/>
    <w:qFormat/>
    <w:uiPriority w:val="0"/>
    <w:rPr>
      <w:rFonts w:ascii="黑体" w:hAnsi="黑体" w:eastAsia="黑体"/>
      <w:sz w:val="21"/>
    </w:rPr>
  </w:style>
  <w:style w:type="character" w:customStyle="1" w:styleId="14">
    <w:name w:val="批注框文本 Char"/>
    <w:basedOn w:val="8"/>
    <w:link w:val="2"/>
    <w:semiHidden/>
    <w:qFormat/>
    <w:uiPriority w:val="99"/>
    <w:rPr>
      <w:sz w:val="18"/>
      <w:szCs w:val="18"/>
    </w:rPr>
  </w:style>
  <w:style w:type="paragraph" w:customStyle="1" w:styleId="15">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C84347-E99E-47A1-B3BE-328A723B666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2221</Words>
  <Characters>12665</Characters>
  <Lines>105</Lines>
  <Paragraphs>29</Paragraphs>
  <TotalTime>9</TotalTime>
  <ScaleCrop>false</ScaleCrop>
  <LinksUpToDate>false</LinksUpToDate>
  <CharactersWithSpaces>14857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2022-11-09T07:06:00Z</dcterms:created>
  <dc:creator>辛 西娅</dc:creator>
  <cp:lastModifiedBy>Administrator</cp:lastModifiedBy>
  <cp:lastPrinted>2022-11-10T01:33:00Z</cp:lastPrinted>
  <dcterms:modified xsi:type="dcterms:W3CDTF">2023-02-07T07:46:10Z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